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78ACFE83" w14:textId="77777777" w:rsidR="005F63D1" w:rsidRDefault="005F63D1" w:rsidP="005F63D1">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     </w:t>
      </w:r>
      <w:r>
        <w:rPr>
          <w:rFonts w:ascii="Arial" w:eastAsia="Times New Roman" w:hAnsi="Arial" w:cs="Arial"/>
          <w:b/>
          <w:lang w:eastAsia="cs-CZ"/>
        </w:rPr>
        <w:tab/>
      </w:r>
      <w:r w:rsidRPr="00594BBC">
        <w:rPr>
          <w:rFonts w:ascii="Arial" w:eastAsia="Times New Roman" w:hAnsi="Arial" w:cs="Arial"/>
          <w:b/>
          <w:lang w:eastAsia="cs-CZ"/>
        </w:rPr>
        <w:t>Česká republika – Státní pozemkový úřad</w:t>
      </w:r>
    </w:p>
    <w:p w14:paraId="1FACD8E2" w14:textId="77777777" w:rsidR="005F63D1" w:rsidRPr="00594BBC" w:rsidRDefault="005F63D1" w:rsidP="005F63D1">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     Sídlo: </w:t>
      </w:r>
      <w:r>
        <w:rPr>
          <w:rFonts w:ascii="Arial" w:eastAsia="Times New Roman" w:hAnsi="Arial" w:cs="Arial"/>
          <w:b/>
          <w:lang w:eastAsia="cs-CZ"/>
        </w:rPr>
        <w:tab/>
      </w:r>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r w:rsidRPr="00594BBC">
        <w:rPr>
          <w:rFonts w:ascii="Arial" w:eastAsia="Times New Roman" w:hAnsi="Arial" w:cs="Arial"/>
          <w:b/>
          <w:lang w:eastAsia="cs-CZ"/>
        </w:rPr>
        <w:t xml:space="preserve"> </w:t>
      </w:r>
    </w:p>
    <w:p w14:paraId="45092227" w14:textId="77777777" w:rsidR="005F63D1" w:rsidRDefault="005F63D1" w:rsidP="005F63D1">
      <w:pPr>
        <w:overflowPunct w:val="0"/>
        <w:autoSpaceDE w:val="0"/>
        <w:autoSpaceDN w:val="0"/>
        <w:adjustRightInd w:val="0"/>
        <w:spacing w:after="0"/>
        <w:ind w:left="3536" w:firstLine="708"/>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Krajský pozemkový úřad</w:t>
      </w:r>
      <w:r>
        <w:rPr>
          <w:rFonts w:ascii="Arial" w:eastAsia="Times New Roman" w:hAnsi="Arial" w:cs="Arial"/>
          <w:b/>
          <w:lang w:eastAsia="cs-CZ"/>
        </w:rPr>
        <w:t xml:space="preserve"> pro Pardubický kraj</w:t>
      </w:r>
    </w:p>
    <w:p w14:paraId="0A701A06" w14:textId="77777777" w:rsidR="005F63D1" w:rsidRPr="00491711" w:rsidRDefault="005F63D1" w:rsidP="005F63D1">
      <w:pPr>
        <w:overflowPunct w:val="0"/>
        <w:autoSpaceDE w:val="0"/>
        <w:autoSpaceDN w:val="0"/>
        <w:adjustRightInd w:val="0"/>
        <w:spacing w:after="0"/>
        <w:ind w:left="4244" w:hanging="3960"/>
        <w:jc w:val="both"/>
        <w:textAlignment w:val="baseline"/>
        <w:rPr>
          <w:rFonts w:ascii="Arial" w:eastAsia="Times New Roman" w:hAnsi="Arial" w:cs="Arial"/>
          <w:bCs/>
          <w:lang w:eastAsia="cs-CZ"/>
        </w:rPr>
      </w:pPr>
      <w:r>
        <w:rPr>
          <w:rFonts w:ascii="Arial" w:eastAsia="Times New Roman" w:hAnsi="Arial" w:cs="Arial"/>
          <w:b/>
          <w:lang w:eastAsia="cs-CZ"/>
        </w:rPr>
        <w:t xml:space="preserve"> Adresa: </w:t>
      </w:r>
      <w:r>
        <w:rPr>
          <w:rFonts w:ascii="Arial" w:eastAsia="Times New Roman" w:hAnsi="Arial" w:cs="Arial"/>
          <w:b/>
          <w:lang w:eastAsia="cs-CZ"/>
        </w:rPr>
        <w:tab/>
      </w:r>
      <w:r>
        <w:rPr>
          <w:rFonts w:ascii="Arial" w:eastAsia="Times New Roman" w:hAnsi="Arial" w:cs="Arial"/>
          <w:bCs/>
          <w:lang w:eastAsia="cs-CZ"/>
        </w:rPr>
        <w:t xml:space="preserve">Boženy Němcové 231, 530 02 Pardubice </w:t>
      </w:r>
      <w:r>
        <w:rPr>
          <w:rFonts w:ascii="Arial" w:eastAsia="Times New Roman" w:hAnsi="Arial" w:cs="Arial"/>
          <w:b/>
          <w:lang w:eastAsia="cs-CZ"/>
        </w:rPr>
        <w:t xml:space="preserve"> </w:t>
      </w:r>
    </w:p>
    <w:p w14:paraId="09A30238" w14:textId="77777777" w:rsidR="005F63D1" w:rsidRPr="00594BBC" w:rsidRDefault="005F63D1" w:rsidP="005F63D1">
      <w:pPr>
        <w:overflowPunct w:val="0"/>
        <w:autoSpaceDE w:val="0"/>
        <w:autoSpaceDN w:val="0"/>
        <w:adjustRightInd w:val="0"/>
        <w:spacing w:after="0"/>
        <w:ind w:left="4244" w:hanging="3960"/>
        <w:jc w:val="both"/>
        <w:textAlignment w:val="baseline"/>
        <w:rPr>
          <w:rFonts w:ascii="Arial" w:eastAsia="Lucida Sans Unicode" w:hAnsi="Arial" w:cs="Arial"/>
          <w:color w:val="FF0000"/>
          <w:lang w:eastAsia="cs-CZ"/>
        </w:rPr>
      </w:pPr>
      <w:r>
        <w:rPr>
          <w:rFonts w:ascii="Arial" w:eastAsia="Lucida Sans Unicode" w:hAnsi="Arial" w:cs="Arial"/>
          <w:lang w:eastAsia="cs-CZ"/>
        </w:rPr>
        <w:t xml:space="preserve"> </w:t>
      </w:r>
      <w:r w:rsidRPr="00594BBC">
        <w:rPr>
          <w:rFonts w:ascii="Arial" w:eastAsia="Lucida Sans Unicode" w:hAnsi="Arial" w:cs="Arial"/>
          <w:lang w:eastAsia="cs-CZ"/>
        </w:rPr>
        <w:t>zastoupený:</w:t>
      </w:r>
      <w:r w:rsidRPr="00594BBC">
        <w:rPr>
          <w:rFonts w:ascii="Arial" w:eastAsia="Lucida Sans Unicode" w:hAnsi="Arial" w:cs="Arial"/>
          <w:lang w:eastAsia="cs-CZ"/>
        </w:rPr>
        <w:tab/>
      </w:r>
      <w:r>
        <w:rPr>
          <w:rFonts w:ascii="Arial" w:eastAsia="Lucida Sans Unicode" w:hAnsi="Arial" w:cs="Arial"/>
          <w:lang w:eastAsia="cs-CZ"/>
        </w:rPr>
        <w:tab/>
        <w:t>Ing. Miroslavem Kučerou, ředitelem KPÚ pro Pardubický kraj</w:t>
      </w:r>
    </w:p>
    <w:p w14:paraId="4D98CDFF" w14:textId="77777777" w:rsidR="005F63D1" w:rsidRPr="00594BBC" w:rsidRDefault="005F63D1" w:rsidP="005F63D1">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Pr="00594BBC">
        <w:rPr>
          <w:rFonts w:ascii="Arial" w:eastAsia="Lucida Sans Unicode" w:hAnsi="Arial" w:cs="Arial"/>
          <w:lang w:eastAsia="cs-CZ"/>
        </w:rPr>
        <w:tab/>
      </w:r>
      <w:r>
        <w:rPr>
          <w:rFonts w:ascii="Arial" w:eastAsia="Lucida Sans Unicode" w:hAnsi="Arial" w:cs="Arial"/>
          <w:lang w:eastAsia="cs-CZ"/>
        </w:rPr>
        <w:t xml:space="preserve">Ing. Miroslav Kučera, ředitel KPÚ </w:t>
      </w:r>
    </w:p>
    <w:p w14:paraId="7A239D8E" w14:textId="77777777" w:rsidR="005F63D1" w:rsidRPr="00594BBC" w:rsidRDefault="005F63D1" w:rsidP="005F63D1">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Pr>
          <w:rFonts w:ascii="Arial" w:eastAsia="Lucida Sans Unicode" w:hAnsi="Arial" w:cs="Arial"/>
          <w:snapToGrid w:val="0"/>
          <w:lang w:eastAsia="cs-CZ"/>
        </w:rPr>
        <w:t>Ing. Hana Jeníčková, Ph.D., Ing. Alexandr Mikuláš, oba pobočka Ústí nad Orlicí</w:t>
      </w:r>
      <w:r w:rsidRPr="00594BBC">
        <w:rPr>
          <w:rFonts w:ascii="Arial" w:eastAsia="Lucida Sans Unicode" w:hAnsi="Arial" w:cs="Arial"/>
          <w:lang w:eastAsia="cs-CZ"/>
        </w:rPr>
        <w:tab/>
      </w:r>
    </w:p>
    <w:p w14:paraId="43603C55" w14:textId="77777777" w:rsidR="005F63D1" w:rsidRPr="00594BBC" w:rsidRDefault="005F63D1" w:rsidP="005F63D1">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Pr>
          <w:rFonts w:ascii="Arial" w:eastAsia="Lucida Sans Unicode" w:hAnsi="Arial" w:cs="Arial"/>
          <w:lang w:eastAsia="cs-CZ"/>
        </w:rPr>
        <w:t> 601 584 039</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5DF76A82" w14:textId="77777777" w:rsidR="005F63D1" w:rsidRPr="00594BBC" w:rsidRDefault="005F63D1" w:rsidP="005F63D1">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Pr="003768A4">
        <w:rPr>
          <w:rFonts w:ascii="Arial" w:eastAsia="Lucida Sans Unicode" w:hAnsi="Arial" w:cs="Arial"/>
          <w:lang w:eastAsia="cs-CZ"/>
        </w:rPr>
        <w:t>pardubicky.kraj@spucr.cz</w:t>
      </w:r>
    </w:p>
    <w:p w14:paraId="3393D3C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lastRenderedPageBreak/>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3F84CEFF"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0"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5F63D1" w:rsidRPr="005F63D1">
        <w:rPr>
          <w:rFonts w:ascii="Arial" w:eastAsia="Times New Roman" w:hAnsi="Arial" w:cs="Arial"/>
          <w:b/>
          <w:bCs/>
          <w:snapToGrid w:val="0"/>
          <w:lang w:eastAsia="cs-CZ"/>
        </w:rPr>
        <w:t xml:space="preserve">Realizace společných zařízení v </w:t>
      </w:r>
      <w:proofErr w:type="spellStart"/>
      <w:r w:rsidR="005F63D1" w:rsidRPr="005F63D1">
        <w:rPr>
          <w:rFonts w:ascii="Arial" w:eastAsia="Times New Roman" w:hAnsi="Arial" w:cs="Arial"/>
          <w:b/>
          <w:bCs/>
          <w:snapToGrid w:val="0"/>
          <w:lang w:eastAsia="cs-CZ"/>
        </w:rPr>
        <w:t>k.ú</w:t>
      </w:r>
      <w:proofErr w:type="spellEnd"/>
      <w:r w:rsidR="005F63D1" w:rsidRPr="005F63D1">
        <w:rPr>
          <w:rFonts w:ascii="Arial" w:eastAsia="Times New Roman" w:hAnsi="Arial" w:cs="Arial"/>
          <w:b/>
          <w:bCs/>
          <w:snapToGrid w:val="0"/>
          <w:lang w:eastAsia="cs-CZ"/>
        </w:rPr>
        <w:t>.</w:t>
      </w:r>
      <w:r w:rsidR="000B4D43" w:rsidRPr="001F221D">
        <w:rPr>
          <w:rFonts w:ascii="Arial" w:eastAsia="Times New Roman" w:hAnsi="Arial" w:cs="Arial"/>
          <w:bCs/>
          <w:snapToGrid w:val="0"/>
          <w:highlight w:val="yellow"/>
          <w:lang w:eastAsia="cs-CZ"/>
        </w:rPr>
        <w:t xml:space="preserve"> </w:t>
      </w:r>
      <w:r w:rsidR="000B4D43" w:rsidRPr="00136EBC">
        <w:rPr>
          <w:rFonts w:ascii="Arial" w:eastAsia="Times New Roman" w:hAnsi="Arial" w:cs="Arial"/>
          <w:bCs/>
          <w:snapToGrid w:val="0"/>
          <w:lang w:eastAsia="cs-CZ"/>
        </w:rPr>
        <w:t>(</w:t>
      </w:r>
      <w:r w:rsidR="008C18A0" w:rsidRPr="00136EBC">
        <w:rPr>
          <w:rFonts w:ascii="Arial" w:eastAsia="Times New Roman" w:hAnsi="Arial" w:cs="Arial"/>
          <w:bCs/>
          <w:snapToGrid w:val="0"/>
        </w:rPr>
        <w:t>dále jen „veřejná zakázka“)</w:t>
      </w:r>
      <w:r w:rsidR="000B4D43" w:rsidRPr="005F63D1">
        <w:rPr>
          <w:rFonts w:ascii="Arial" w:eastAsia="Times New Roman" w:hAnsi="Arial" w:cs="Arial"/>
          <w:lang w:eastAsia="cs-CZ"/>
        </w:rPr>
        <w:t>.</w:t>
      </w:r>
      <w:bookmarkEnd w:id="0"/>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67DED20F"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B27C26" w:rsidRPr="00B27C26">
        <w:rPr>
          <w:rFonts w:ascii="Arial" w:eastAsia="Times New Roman" w:hAnsi="Arial" w:cs="Arial"/>
          <w:b/>
          <w:bCs/>
          <w:snapToGrid w:val="0"/>
          <w:lang w:eastAsia="cs-CZ"/>
        </w:rPr>
        <w:t>15.3.2021</w:t>
      </w:r>
      <w:r w:rsidR="00394609">
        <w:rPr>
          <w:rFonts w:ascii="Arial" w:eastAsia="Times New Roman" w:hAnsi="Arial" w:cs="Arial"/>
          <w:b/>
          <w:bCs/>
          <w:snapToGrid w:val="0"/>
          <w:lang w:eastAsia="cs-CZ"/>
        </w:rPr>
        <w:t xml:space="preserve"> </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6A2D76B1"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proofErr w:type="spellStart"/>
      <w:r w:rsidRPr="00594BBC">
        <w:rPr>
          <w:rFonts w:ascii="Arial" w:hAnsi="Arial" w:cs="Arial"/>
        </w:rPr>
        <w:t>ých</w:t>
      </w:r>
      <w:proofErr w:type="spellEnd"/>
      <w:r w:rsidRPr="00594BBC">
        <w:rPr>
          <w:rFonts w:ascii="Arial" w:hAnsi="Arial" w:cs="Arial"/>
          <w:lang w:val="x-none"/>
        </w:rPr>
        <w:t xml:space="preserve"> úprav v </w:t>
      </w:r>
      <w:proofErr w:type="spellStart"/>
      <w:r w:rsidR="00394609" w:rsidRPr="00394609">
        <w:rPr>
          <w:rFonts w:ascii="Arial" w:hAnsi="Arial" w:cs="Arial"/>
          <w:b/>
          <w:lang w:val="x-none"/>
        </w:rPr>
        <w:t>k.ú</w:t>
      </w:r>
      <w:proofErr w:type="spellEnd"/>
      <w:r w:rsidR="00394609" w:rsidRPr="00394609">
        <w:rPr>
          <w:rFonts w:ascii="Arial" w:hAnsi="Arial" w:cs="Arial"/>
          <w:b/>
          <w:lang w:val="x-none"/>
        </w:rPr>
        <w:t>.  Klášterec nad Orlicí</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6D2F5E0F"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394609" w:rsidRPr="00394609">
        <w:rPr>
          <w:rFonts w:ascii="Arial" w:hAnsi="Arial" w:cs="Arial"/>
        </w:rPr>
        <w:t xml:space="preserve">Polních cest C35, C49, C51 a C72 včetně výsadeb v rámci stavby Realizace společných zařízení </w:t>
      </w:r>
      <w:proofErr w:type="spellStart"/>
      <w:r w:rsidR="00394609" w:rsidRPr="00394609">
        <w:rPr>
          <w:rFonts w:ascii="Arial" w:hAnsi="Arial" w:cs="Arial"/>
        </w:rPr>
        <w:t>k.ú</w:t>
      </w:r>
      <w:proofErr w:type="spellEnd"/>
      <w:r w:rsidR="00394609" w:rsidRPr="00394609">
        <w:rPr>
          <w:rFonts w:ascii="Arial" w:hAnsi="Arial" w:cs="Arial"/>
        </w:rPr>
        <w:t>. Klášterec nad Orlicí</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1" w:name="_Hlk16772657"/>
      <w:r w:rsidR="0007027E">
        <w:rPr>
          <w:rFonts w:ascii="Arial" w:hAnsi="Arial" w:cs="Arial"/>
        </w:rPr>
        <w:t xml:space="preserve"> Vždy musí být postupováno podle ZZVZ.</w:t>
      </w:r>
      <w:bookmarkEnd w:id="1"/>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lastRenderedPageBreak/>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2B69C98F" w14:textId="77777777" w:rsidR="00274C77" w:rsidRDefault="00274C77" w:rsidP="00CA3CCF">
      <w:pPr>
        <w:rPr>
          <w:rFonts w:ascii="Arial" w:hAnsi="Arial" w:cs="Arial"/>
          <w:b/>
          <w:u w:val="single"/>
        </w:rPr>
      </w:pPr>
    </w:p>
    <w:p w14:paraId="6D4E3351" w14:textId="614EE9BC" w:rsidR="00D6259E"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Pr="00594BBC">
        <w:rPr>
          <w:rFonts w:ascii="Arial" w:hAnsi="Arial" w:cs="Arial"/>
          <w:b/>
          <w:u w:val="single"/>
        </w:rPr>
        <w:t>Rozsah</w:t>
      </w:r>
      <w:proofErr w:type="gramEnd"/>
      <w:r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740DBA7B"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394609">
        <w:rPr>
          <w:rFonts w:ascii="Arial" w:hAnsi="Arial" w:cs="Arial"/>
          <w:b/>
        </w:rPr>
        <w:t xml:space="preserve">Realizace společných zařízení </w:t>
      </w:r>
      <w:proofErr w:type="spellStart"/>
      <w:r w:rsidR="00394609">
        <w:rPr>
          <w:rFonts w:ascii="Arial" w:hAnsi="Arial" w:cs="Arial"/>
          <w:b/>
        </w:rPr>
        <w:t>k.ú</w:t>
      </w:r>
      <w:proofErr w:type="spellEnd"/>
      <w:r w:rsidR="00394609">
        <w:rPr>
          <w:rFonts w:ascii="Arial" w:hAnsi="Arial" w:cs="Arial"/>
          <w:b/>
        </w:rPr>
        <w:t>. Klášterec nad Orlicí</w:t>
      </w:r>
      <w:r w:rsidRPr="00594BBC">
        <w:rPr>
          <w:rFonts w:ascii="Arial" w:hAnsi="Arial" w:cs="Arial"/>
          <w:b/>
          <w:lang w:val="x-none"/>
        </w:rPr>
        <w:t xml:space="preserve">  </w:t>
      </w:r>
    </w:p>
    <w:p w14:paraId="1E51614C" w14:textId="4DB804DB"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proofErr w:type="spellStart"/>
      <w:r w:rsidR="00394609">
        <w:rPr>
          <w:rFonts w:ascii="Arial" w:hAnsi="Arial" w:cs="Arial"/>
          <w:b/>
          <w:bCs/>
        </w:rPr>
        <w:t>k.ú</w:t>
      </w:r>
      <w:proofErr w:type="spellEnd"/>
      <w:r w:rsidR="00394609">
        <w:rPr>
          <w:rFonts w:ascii="Arial" w:hAnsi="Arial" w:cs="Arial"/>
          <w:b/>
          <w:bCs/>
        </w:rPr>
        <w:t>. Klášterec nad Orlicí, okres Ústí nad Orlicí, Pardubický kraj</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20E5C250" w:rsidR="00D6259E" w:rsidRPr="004E040C" w:rsidRDefault="00D6259E" w:rsidP="007066DD">
      <w:pPr>
        <w:ind w:left="360"/>
        <w:jc w:val="both"/>
        <w:rPr>
          <w:rFonts w:ascii="Arial" w:hAnsi="Arial" w:cs="Arial"/>
        </w:rPr>
      </w:pPr>
      <w:r w:rsidRPr="00594BBC">
        <w:rPr>
          <w:rFonts w:ascii="Arial" w:hAnsi="Arial" w:cs="Arial"/>
        </w:rPr>
        <w:t>Rozsah díla a jeho kvalita, včetně p</w:t>
      </w:r>
      <w:proofErr w:type="spellStart"/>
      <w:r w:rsidRPr="00594BBC">
        <w:rPr>
          <w:rFonts w:ascii="Arial" w:hAnsi="Arial" w:cs="Arial"/>
          <w:lang w:val="x-none"/>
        </w:rPr>
        <w:t>říslušn</w:t>
      </w:r>
      <w:r w:rsidRPr="00594BBC">
        <w:rPr>
          <w:rFonts w:ascii="Arial" w:hAnsi="Arial" w:cs="Arial"/>
        </w:rPr>
        <w:t>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394609" w:rsidRPr="00394609">
        <w:rPr>
          <w:rFonts w:ascii="Arial" w:hAnsi="Arial" w:cs="Arial"/>
          <w:b/>
          <w:bCs/>
        </w:rPr>
        <w:t xml:space="preserve">PK </w:t>
      </w:r>
      <w:r w:rsidR="00394609" w:rsidRPr="004E040C">
        <w:rPr>
          <w:rFonts w:ascii="Arial" w:hAnsi="Arial" w:cs="Arial"/>
          <w:b/>
          <w:bCs/>
        </w:rPr>
        <w:t>Adamec, s.r.o. Komenského 42/I, 561 51 Letohrad</w:t>
      </w:r>
      <w:r w:rsidRPr="004E040C">
        <w:rPr>
          <w:rFonts w:ascii="Arial" w:hAnsi="Arial" w:cs="Arial"/>
          <w:b/>
        </w:rPr>
        <w:t>,</w:t>
      </w:r>
      <w:r w:rsidRPr="004E040C">
        <w:rPr>
          <w:rFonts w:ascii="Arial" w:hAnsi="Arial" w:cs="Arial"/>
        </w:rPr>
        <w:t xml:space="preserve"> č. zakázky </w:t>
      </w:r>
      <w:r w:rsidR="00394609" w:rsidRPr="004E040C">
        <w:rPr>
          <w:rFonts w:ascii="Arial" w:hAnsi="Arial" w:cs="Arial"/>
          <w:b/>
          <w:bCs/>
        </w:rPr>
        <w:t>PK-18-4001</w:t>
      </w:r>
      <w:r w:rsidRPr="004E040C">
        <w:rPr>
          <w:rFonts w:ascii="Arial" w:hAnsi="Arial" w:cs="Arial"/>
        </w:rPr>
        <w:t>.</w:t>
      </w:r>
      <w:r w:rsidRPr="004E040C">
        <w:rPr>
          <w:rFonts w:ascii="Arial" w:hAnsi="Arial" w:cs="Arial"/>
          <w:lang w:val="x-none"/>
        </w:rPr>
        <w:t xml:space="preserve"> Uvedená projektová dokumentace  b</w:t>
      </w:r>
      <w:r w:rsidRPr="004E040C">
        <w:rPr>
          <w:rFonts w:ascii="Arial" w:hAnsi="Arial" w:cs="Arial"/>
        </w:rPr>
        <w:t>ude</w:t>
      </w:r>
      <w:r w:rsidRPr="004E040C">
        <w:rPr>
          <w:rFonts w:ascii="Arial" w:hAnsi="Arial" w:cs="Arial"/>
          <w:lang w:val="x-none"/>
        </w:rPr>
        <w:t xml:space="preserve"> objednatelem protokolárně předána zhotoviteli</w:t>
      </w:r>
      <w:r w:rsidRPr="004E040C">
        <w:rPr>
          <w:rFonts w:ascii="Arial" w:hAnsi="Arial" w:cs="Arial"/>
        </w:rPr>
        <w:t xml:space="preserve"> nejpozději při předání staveniště.</w:t>
      </w:r>
    </w:p>
    <w:p w14:paraId="7E6C0DB5" w14:textId="77777777" w:rsidR="00D6259E" w:rsidRPr="004E040C" w:rsidRDefault="00D6259E" w:rsidP="00D6259E">
      <w:pPr>
        <w:pStyle w:val="Odstavecseseznamem"/>
        <w:numPr>
          <w:ilvl w:val="0"/>
          <w:numId w:val="4"/>
        </w:numPr>
        <w:jc w:val="both"/>
        <w:rPr>
          <w:rFonts w:ascii="Arial" w:hAnsi="Arial" w:cs="Arial"/>
          <w:lang w:val="x-none"/>
        </w:rPr>
      </w:pPr>
      <w:r w:rsidRPr="004E040C">
        <w:rPr>
          <w:rFonts w:ascii="Arial" w:hAnsi="Arial" w:cs="Arial"/>
        </w:rPr>
        <w:t>Součástí realizace díla jsou tyto činnosti</w:t>
      </w:r>
      <w:r w:rsidRPr="004E040C">
        <w:rPr>
          <w:rFonts w:ascii="Arial" w:hAnsi="Arial" w:cs="Arial"/>
          <w:lang w:val="x-none"/>
        </w:rPr>
        <w:t>:</w:t>
      </w:r>
    </w:p>
    <w:p w14:paraId="1256D9DC" w14:textId="5114F394" w:rsidR="00D6259E" w:rsidRPr="004E040C" w:rsidRDefault="00D6259E" w:rsidP="008D4E02">
      <w:pPr>
        <w:pStyle w:val="Odstavecseseznamem"/>
        <w:numPr>
          <w:ilvl w:val="0"/>
          <w:numId w:val="5"/>
        </w:numPr>
        <w:jc w:val="both"/>
        <w:rPr>
          <w:rFonts w:ascii="Arial" w:hAnsi="Arial" w:cs="Arial"/>
          <w:lang w:val="x-none"/>
        </w:rPr>
      </w:pPr>
      <w:r w:rsidRPr="004E040C">
        <w:rPr>
          <w:rFonts w:ascii="Arial" w:hAnsi="Arial" w:cs="Arial"/>
        </w:rPr>
        <w:t>Z</w:t>
      </w:r>
      <w:proofErr w:type="spellStart"/>
      <w:r w:rsidRPr="004E040C">
        <w:rPr>
          <w:rFonts w:ascii="Arial" w:hAnsi="Arial" w:cs="Arial"/>
          <w:lang w:val="x-none"/>
        </w:rPr>
        <w:t>ajištění</w:t>
      </w:r>
      <w:proofErr w:type="spellEnd"/>
      <w:r w:rsidRPr="004E040C">
        <w:rPr>
          <w:rFonts w:ascii="Arial" w:hAnsi="Arial" w:cs="Arial"/>
          <w:lang w:val="x-none"/>
        </w:rPr>
        <w:t xml:space="preserve"> dodávek materiálů a zařízení nezbytných pro řádné dokončení díla</w:t>
      </w:r>
      <w:r w:rsidRPr="004E040C">
        <w:rPr>
          <w:rFonts w:ascii="Arial" w:hAnsi="Arial" w:cs="Arial"/>
        </w:rPr>
        <w:t xml:space="preserve">. Součástí díla je i výsadba doprovodné zeleně. </w:t>
      </w:r>
    </w:p>
    <w:p w14:paraId="28F07F33" w14:textId="0BE9FF79" w:rsidR="00D6259E" w:rsidRPr="004E040C" w:rsidRDefault="00D6259E" w:rsidP="008D4E02">
      <w:pPr>
        <w:pStyle w:val="Odstavecseseznamem"/>
        <w:numPr>
          <w:ilvl w:val="0"/>
          <w:numId w:val="5"/>
        </w:numPr>
        <w:jc w:val="both"/>
        <w:rPr>
          <w:rFonts w:ascii="Arial" w:hAnsi="Arial" w:cs="Arial"/>
          <w:lang w:val="x-none"/>
        </w:rPr>
      </w:pPr>
      <w:r w:rsidRPr="004E040C">
        <w:rPr>
          <w:rFonts w:ascii="Arial" w:hAnsi="Arial" w:cs="Arial"/>
        </w:rPr>
        <w:t>P</w:t>
      </w:r>
      <w:proofErr w:type="spellStart"/>
      <w:r w:rsidRPr="004E040C">
        <w:rPr>
          <w:rFonts w:ascii="Arial" w:hAnsi="Arial" w:cs="Arial"/>
          <w:lang w:val="x-none"/>
        </w:rPr>
        <w:t>rovedení</w:t>
      </w:r>
      <w:proofErr w:type="spellEnd"/>
      <w:r w:rsidRPr="004E040C">
        <w:rPr>
          <w:rFonts w:ascii="Arial" w:hAnsi="Arial" w:cs="Arial"/>
          <w:lang w:val="x-none"/>
        </w:rPr>
        <w:t xml:space="preserve"> všech činností souvisejících s provedením </w:t>
      </w:r>
      <w:r w:rsidRPr="004E040C">
        <w:rPr>
          <w:rFonts w:ascii="Arial" w:hAnsi="Arial" w:cs="Arial"/>
        </w:rPr>
        <w:t>díla</w:t>
      </w:r>
      <w:r w:rsidRPr="004E040C">
        <w:rPr>
          <w:rFonts w:ascii="Arial" w:hAnsi="Arial" w:cs="Arial"/>
          <w:lang w:val="x-none"/>
        </w:rPr>
        <w:t xml:space="preserve"> nezbytných pro řádné dokončení díla (</w:t>
      </w:r>
      <w:r w:rsidRPr="004E040C">
        <w:rPr>
          <w:rFonts w:ascii="Arial" w:hAnsi="Arial" w:cs="Arial"/>
        </w:rPr>
        <w:t>dodáv</w:t>
      </w:r>
      <w:r w:rsidR="00032B6F" w:rsidRPr="004E040C">
        <w:rPr>
          <w:rFonts w:ascii="Arial" w:hAnsi="Arial" w:cs="Arial"/>
        </w:rPr>
        <w:t>ky</w:t>
      </w:r>
      <w:r w:rsidRPr="004E040C">
        <w:rPr>
          <w:rFonts w:ascii="Arial" w:hAnsi="Arial" w:cs="Arial"/>
        </w:rPr>
        <w:t>, služ</w:t>
      </w:r>
      <w:r w:rsidR="00032B6F" w:rsidRPr="004E040C">
        <w:rPr>
          <w:rFonts w:ascii="Arial" w:hAnsi="Arial" w:cs="Arial"/>
        </w:rPr>
        <w:t>by</w:t>
      </w:r>
      <w:r w:rsidRPr="004E040C">
        <w:rPr>
          <w:rFonts w:ascii="Arial" w:hAnsi="Arial" w:cs="Arial"/>
        </w:rPr>
        <w:t>,</w:t>
      </w:r>
      <w:r w:rsidRPr="004E040C">
        <w:rPr>
          <w:rFonts w:ascii="Arial" w:hAnsi="Arial" w:cs="Arial"/>
          <w:lang w:val="x-none"/>
        </w:rPr>
        <w:t xml:space="preserve"> bezpečnostní opatření apod.)</w:t>
      </w:r>
      <w:r w:rsidR="0094762E" w:rsidRPr="004E040C">
        <w:rPr>
          <w:rFonts w:ascii="Arial" w:hAnsi="Arial" w:cs="Arial"/>
        </w:rPr>
        <w:t>.</w:t>
      </w:r>
      <w:r w:rsidRPr="004E040C">
        <w:rPr>
          <w:rFonts w:ascii="Arial" w:hAnsi="Arial" w:cs="Arial"/>
          <w:lang w:val="x-none"/>
        </w:rPr>
        <w:t xml:space="preserve">  </w:t>
      </w:r>
    </w:p>
    <w:p w14:paraId="2D4C9CCC" w14:textId="43620872" w:rsidR="00D6259E" w:rsidRPr="004E040C" w:rsidRDefault="00D6259E" w:rsidP="008D4E02">
      <w:pPr>
        <w:pStyle w:val="Odstavecseseznamem"/>
        <w:numPr>
          <w:ilvl w:val="0"/>
          <w:numId w:val="5"/>
        </w:numPr>
        <w:jc w:val="both"/>
        <w:rPr>
          <w:rFonts w:ascii="Arial" w:hAnsi="Arial" w:cs="Arial"/>
        </w:rPr>
      </w:pPr>
      <w:r w:rsidRPr="004E040C">
        <w:rPr>
          <w:rFonts w:ascii="Arial" w:hAnsi="Arial" w:cs="Arial"/>
        </w:rPr>
        <w:t>K</w:t>
      </w:r>
      <w:proofErr w:type="spellStart"/>
      <w:r w:rsidRPr="004E040C">
        <w:rPr>
          <w:rFonts w:ascii="Arial" w:hAnsi="Arial" w:cs="Arial"/>
          <w:lang w:val="x-none"/>
        </w:rPr>
        <w:t>oordinac</w:t>
      </w:r>
      <w:r w:rsidR="0094762E" w:rsidRPr="004E040C">
        <w:rPr>
          <w:rFonts w:ascii="Arial" w:hAnsi="Arial" w:cs="Arial"/>
        </w:rPr>
        <w:t>e</w:t>
      </w:r>
      <w:proofErr w:type="spellEnd"/>
      <w:r w:rsidRPr="004E040C">
        <w:rPr>
          <w:rFonts w:ascii="Arial" w:hAnsi="Arial" w:cs="Arial"/>
          <w:lang w:val="x-none"/>
        </w:rPr>
        <w:t xml:space="preserve"> veškerých činností, jež jsou součástí</w:t>
      </w:r>
      <w:r w:rsidRPr="004E040C">
        <w:rPr>
          <w:rFonts w:ascii="Arial" w:hAnsi="Arial" w:cs="Arial"/>
        </w:rPr>
        <w:t xml:space="preserve"> realizace</w:t>
      </w:r>
      <w:r w:rsidRPr="004E040C">
        <w:rPr>
          <w:rFonts w:ascii="Arial" w:hAnsi="Arial" w:cs="Arial"/>
          <w:lang w:val="x-none"/>
        </w:rPr>
        <w:t xml:space="preserve"> díla. </w:t>
      </w:r>
    </w:p>
    <w:p w14:paraId="6F280CB5" w14:textId="7038A5C4" w:rsidR="00D6259E" w:rsidRPr="004E040C" w:rsidRDefault="00D6259E" w:rsidP="008D4E02">
      <w:pPr>
        <w:pStyle w:val="Odstavecseseznamem"/>
        <w:numPr>
          <w:ilvl w:val="0"/>
          <w:numId w:val="5"/>
        </w:numPr>
        <w:jc w:val="both"/>
        <w:rPr>
          <w:rFonts w:ascii="Arial" w:hAnsi="Arial" w:cs="Arial"/>
          <w:b/>
          <w:u w:val="single"/>
        </w:rPr>
      </w:pPr>
      <w:r w:rsidRPr="004E040C">
        <w:rPr>
          <w:rFonts w:ascii="Arial" w:hAnsi="Arial" w:cs="Arial"/>
        </w:rPr>
        <w:t>G</w:t>
      </w:r>
      <w:proofErr w:type="spellStart"/>
      <w:r w:rsidRPr="004E040C">
        <w:rPr>
          <w:rFonts w:ascii="Arial" w:hAnsi="Arial" w:cs="Arial"/>
          <w:lang w:val="x-none"/>
        </w:rPr>
        <w:t>eodetické</w:t>
      </w:r>
      <w:proofErr w:type="spellEnd"/>
      <w:r w:rsidRPr="004E040C">
        <w:rPr>
          <w:rFonts w:ascii="Arial" w:hAnsi="Arial" w:cs="Arial"/>
          <w:lang w:val="x-none"/>
        </w:rPr>
        <w:t xml:space="preserve"> vytyčení pozemků </w:t>
      </w:r>
      <w:r w:rsidRPr="004E040C">
        <w:rPr>
          <w:rFonts w:ascii="Arial" w:hAnsi="Arial" w:cs="Arial"/>
        </w:rPr>
        <w:t>pro stavbu</w:t>
      </w:r>
      <w:r w:rsidRPr="004E040C">
        <w:rPr>
          <w:rFonts w:ascii="Arial" w:hAnsi="Arial" w:cs="Arial"/>
          <w:lang w:val="x-none"/>
        </w:rPr>
        <w:t xml:space="preserve"> před zahájením provádění díla (příslušná parcelní čísla </w:t>
      </w:r>
      <w:r w:rsidR="00032B6F" w:rsidRPr="004E040C">
        <w:rPr>
          <w:rFonts w:ascii="Arial" w:hAnsi="Arial" w:cs="Arial"/>
        </w:rPr>
        <w:t xml:space="preserve">pozemků </w:t>
      </w:r>
      <w:r w:rsidRPr="004E040C">
        <w:rPr>
          <w:rFonts w:ascii="Arial" w:hAnsi="Arial" w:cs="Arial"/>
          <w:lang w:val="x-none"/>
        </w:rPr>
        <w:t>a vytyčovací body jsou uv</w:t>
      </w:r>
      <w:r w:rsidR="00935617" w:rsidRPr="004E040C">
        <w:rPr>
          <w:rFonts w:ascii="Arial" w:hAnsi="Arial" w:cs="Arial"/>
          <w:lang w:val="x-none"/>
        </w:rPr>
        <w:t>edeny v projektové dokumentaci)</w:t>
      </w:r>
      <w:r w:rsidR="00935617" w:rsidRPr="004E040C">
        <w:rPr>
          <w:rFonts w:ascii="Arial" w:hAnsi="Arial" w:cs="Arial"/>
        </w:rPr>
        <w:t>.</w:t>
      </w:r>
      <w:r w:rsidRPr="004E040C">
        <w:rPr>
          <w:rFonts w:ascii="Arial" w:hAnsi="Arial" w:cs="Arial"/>
          <w:lang w:val="x-none"/>
        </w:rPr>
        <w:t xml:space="preserve"> </w:t>
      </w:r>
    </w:p>
    <w:p w14:paraId="3608B611" w14:textId="448B250F" w:rsidR="00D6259E" w:rsidRPr="004E040C" w:rsidRDefault="00D6259E" w:rsidP="00935617">
      <w:pPr>
        <w:pStyle w:val="Odstavecseseznamem"/>
        <w:numPr>
          <w:ilvl w:val="0"/>
          <w:numId w:val="5"/>
        </w:numPr>
        <w:jc w:val="both"/>
        <w:rPr>
          <w:rFonts w:ascii="Arial" w:hAnsi="Arial" w:cs="Arial"/>
        </w:rPr>
      </w:pPr>
      <w:r w:rsidRPr="004E040C">
        <w:rPr>
          <w:rFonts w:ascii="Arial" w:hAnsi="Arial" w:cs="Arial"/>
        </w:rPr>
        <w:t>G</w:t>
      </w:r>
      <w:proofErr w:type="spellStart"/>
      <w:r w:rsidRPr="004E040C">
        <w:rPr>
          <w:rFonts w:ascii="Arial" w:hAnsi="Arial" w:cs="Arial"/>
          <w:lang w:val="x-none"/>
        </w:rPr>
        <w:t>eodetické</w:t>
      </w:r>
      <w:proofErr w:type="spellEnd"/>
      <w:r w:rsidRPr="004E040C">
        <w:rPr>
          <w:rFonts w:ascii="Arial" w:hAnsi="Arial" w:cs="Arial"/>
          <w:lang w:val="x-none"/>
        </w:rPr>
        <w:t xml:space="preserve"> zaměření skutečn</w:t>
      </w:r>
      <w:r w:rsidRPr="004E040C">
        <w:rPr>
          <w:rFonts w:ascii="Arial" w:hAnsi="Arial" w:cs="Arial"/>
        </w:rPr>
        <w:t>ě</w:t>
      </w:r>
      <w:r w:rsidRPr="004E040C">
        <w:rPr>
          <w:rFonts w:ascii="Arial" w:hAnsi="Arial" w:cs="Arial"/>
          <w:lang w:val="x-none"/>
        </w:rPr>
        <w:t xml:space="preserve"> proveden</w:t>
      </w:r>
      <w:r w:rsidRPr="004E040C">
        <w:rPr>
          <w:rFonts w:ascii="Arial" w:hAnsi="Arial" w:cs="Arial"/>
        </w:rPr>
        <w:t>ého</w:t>
      </w:r>
      <w:r w:rsidRPr="004E040C">
        <w:rPr>
          <w:rFonts w:ascii="Arial" w:hAnsi="Arial" w:cs="Arial"/>
          <w:lang w:val="x-none"/>
        </w:rPr>
        <w:t xml:space="preserve"> </w:t>
      </w:r>
      <w:r w:rsidRPr="004E040C">
        <w:rPr>
          <w:rFonts w:ascii="Arial" w:hAnsi="Arial" w:cs="Arial"/>
        </w:rPr>
        <w:t>díla</w:t>
      </w:r>
      <w:r w:rsidRPr="004E040C">
        <w:rPr>
          <w:rFonts w:ascii="Arial" w:hAnsi="Arial" w:cs="Arial"/>
          <w:lang w:val="x-none"/>
        </w:rPr>
        <w:t xml:space="preserve"> včetně </w:t>
      </w:r>
      <w:r w:rsidRPr="004E040C">
        <w:rPr>
          <w:rFonts w:ascii="Arial" w:hAnsi="Arial" w:cs="Arial"/>
        </w:rPr>
        <w:t xml:space="preserve">případných </w:t>
      </w:r>
      <w:r w:rsidRPr="004E040C">
        <w:rPr>
          <w:rFonts w:ascii="Arial" w:hAnsi="Arial" w:cs="Arial"/>
          <w:lang w:val="x-none"/>
        </w:rPr>
        <w:t xml:space="preserve">geometrických plánů </w:t>
      </w:r>
      <w:r w:rsidRPr="004E040C">
        <w:rPr>
          <w:rFonts w:ascii="Arial" w:hAnsi="Arial" w:cs="Arial"/>
        </w:rPr>
        <w:t>pro kolaudační řízení</w:t>
      </w:r>
      <w:r w:rsidR="00CA3CCF" w:rsidRPr="004E040C">
        <w:rPr>
          <w:rFonts w:ascii="Arial" w:hAnsi="Arial" w:cs="Arial"/>
        </w:rPr>
        <w:t xml:space="preserve"> </w:t>
      </w:r>
      <w:r w:rsidRPr="004E040C">
        <w:rPr>
          <w:rFonts w:ascii="Arial" w:hAnsi="Arial" w:cs="Arial"/>
        </w:rPr>
        <w:t xml:space="preserve">a </w:t>
      </w:r>
      <w:r w:rsidR="00133FD7" w:rsidRPr="004E040C">
        <w:rPr>
          <w:rFonts w:ascii="Arial" w:hAnsi="Arial" w:cs="Arial"/>
        </w:rPr>
        <w:t xml:space="preserve">zajištění </w:t>
      </w:r>
      <w:r w:rsidRPr="004E040C">
        <w:rPr>
          <w:rFonts w:ascii="Arial" w:hAnsi="Arial" w:cs="Arial"/>
        </w:rPr>
        <w:t>zápis</w:t>
      </w:r>
      <w:r w:rsidR="00133FD7" w:rsidRPr="004E040C">
        <w:rPr>
          <w:rFonts w:ascii="Arial" w:hAnsi="Arial" w:cs="Arial"/>
        </w:rPr>
        <w:t>u</w:t>
      </w:r>
      <w:r w:rsidRPr="004E040C">
        <w:rPr>
          <w:rFonts w:ascii="Arial" w:hAnsi="Arial" w:cs="Arial"/>
        </w:rPr>
        <w:t xml:space="preserve"> díla do katastru nemovitostí</w:t>
      </w:r>
      <w:r w:rsidR="00133FD7" w:rsidRPr="004E040C">
        <w:rPr>
          <w:rFonts w:ascii="Arial" w:hAnsi="Arial" w:cs="Arial"/>
        </w:rPr>
        <w:t xml:space="preserve"> katastrálním úřadem</w:t>
      </w:r>
    </w:p>
    <w:p w14:paraId="073D8D03" w14:textId="66A96E78" w:rsidR="00D6259E" w:rsidRPr="004E040C" w:rsidRDefault="00B90E36" w:rsidP="008D4E02">
      <w:pPr>
        <w:pStyle w:val="Odstavecseseznamem"/>
        <w:numPr>
          <w:ilvl w:val="0"/>
          <w:numId w:val="5"/>
        </w:numPr>
        <w:jc w:val="both"/>
        <w:rPr>
          <w:rFonts w:ascii="Arial" w:hAnsi="Arial" w:cs="Arial"/>
        </w:rPr>
      </w:pPr>
      <w:r w:rsidRPr="004E040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4E040C">
        <w:rPr>
          <w:rFonts w:ascii="Arial" w:hAnsi="Arial" w:cs="Arial"/>
        </w:rPr>
        <w:t xml:space="preserve">Pokud dojde v průběhu provádění </w:t>
      </w:r>
      <w:r w:rsidR="00755995" w:rsidRPr="004E040C">
        <w:rPr>
          <w:rFonts w:ascii="Arial" w:hAnsi="Arial" w:cs="Arial"/>
        </w:rPr>
        <w:t>předběžného záchranného archeologického výzkumu</w:t>
      </w:r>
      <w:r w:rsidR="00755995" w:rsidRPr="00594BBC">
        <w:rPr>
          <w:rFonts w:ascii="Arial" w:hAnsi="Arial" w:cs="Arial"/>
        </w:rPr>
        <w:t xml:space="preserve">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2"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2"/>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3"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lastRenderedPageBreak/>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4" w:name="_Hlk13050168"/>
      <w:bookmarkStart w:id="5"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4"/>
    </w:p>
    <w:bookmarkEnd w:id="5"/>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813E4D"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 xml:space="preserve">a </w:t>
      </w:r>
      <w:r w:rsidRPr="00813E4D">
        <w:rPr>
          <w:rFonts w:ascii="Arial" w:hAnsi="Arial" w:cs="Arial"/>
          <w:lang w:val="x-none"/>
        </w:rPr>
        <w:t>případných jiných právních nebo technických předpisů platných v době provádění a předání díla, kterými bude prokázáno dosažení předepsané kvality a předepsaných technických parametrů díla.</w:t>
      </w:r>
      <w:bookmarkStart w:id="6" w:name="_Hlk16500257"/>
      <w:r w:rsidR="00FC7304" w:rsidRPr="00813E4D">
        <w:rPr>
          <w:rFonts w:ascii="Arial" w:hAnsi="Arial" w:cs="Arial"/>
        </w:rPr>
        <w:t xml:space="preserve"> </w:t>
      </w:r>
    </w:p>
    <w:p w14:paraId="5AEC456A" w14:textId="6EB4C06D" w:rsidR="00D6259E" w:rsidRPr="00813E4D" w:rsidRDefault="00FC7304" w:rsidP="00FC7304">
      <w:pPr>
        <w:pStyle w:val="Odstavecseseznamem"/>
        <w:ind w:left="1571"/>
        <w:jc w:val="both"/>
        <w:rPr>
          <w:rFonts w:ascii="Arial" w:hAnsi="Arial" w:cs="Arial"/>
          <w:lang w:val="x-none"/>
        </w:rPr>
      </w:pPr>
      <w:r w:rsidRPr="00813E4D">
        <w:rPr>
          <w:rFonts w:ascii="Arial" w:hAnsi="Arial" w:cs="Arial"/>
        </w:rPr>
        <w:t>Prověření</w:t>
      </w:r>
      <w:r w:rsidRPr="00813E4D">
        <w:t xml:space="preserve"> </w:t>
      </w:r>
      <w:r w:rsidRPr="00813E4D">
        <w:rPr>
          <w:rFonts w:ascii="Arial" w:hAnsi="Arial" w:cs="Arial"/>
        </w:rPr>
        <w:t>mocnosti finální vrstvy kontrolními vrty provedenými na své náklady, v</w:t>
      </w:r>
      <w:r w:rsidR="0060148E" w:rsidRPr="00813E4D">
        <w:rPr>
          <w:rFonts w:ascii="Arial" w:hAnsi="Arial" w:cs="Arial"/>
        </w:rPr>
        <w:t> </w:t>
      </w:r>
      <w:proofErr w:type="gramStart"/>
      <w:r w:rsidRPr="00813E4D">
        <w:rPr>
          <w:rFonts w:ascii="Arial" w:hAnsi="Arial" w:cs="Arial"/>
        </w:rPr>
        <w:t>místech</w:t>
      </w:r>
      <w:proofErr w:type="gramEnd"/>
      <w:r w:rsidRPr="00813E4D">
        <w:rPr>
          <w:rFonts w:ascii="Arial" w:hAnsi="Arial" w:cs="Arial"/>
        </w:rPr>
        <w:t xml:space="preserve"> kde určí objednatel, a to nejméně 2x na 500 m délky u cest s povrchem z asfaltové směsi.</w:t>
      </w:r>
      <w:bookmarkEnd w:id="6"/>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813E4D">
        <w:rPr>
          <w:rFonts w:ascii="Arial" w:hAnsi="Arial" w:cs="Arial"/>
          <w:lang w:val="x-none"/>
        </w:rPr>
        <w:t>Respektování obecných podmínek daných povoleními k realizaci stavby, a to zejména vedením přehledu</w:t>
      </w:r>
      <w:r w:rsidRPr="00594BBC">
        <w:rPr>
          <w:rFonts w:ascii="Arial" w:hAnsi="Arial" w:cs="Arial"/>
          <w:lang w:val="x-none"/>
        </w:rPr>
        <w:t xml:space="preserve">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244E92CE" w:rsidR="00D6259E" w:rsidRPr="00594BBC" w:rsidRDefault="00D6259E" w:rsidP="00D6259E">
      <w:pPr>
        <w:pStyle w:val="Odstavecseseznamem"/>
        <w:numPr>
          <w:ilvl w:val="0"/>
          <w:numId w:val="4"/>
        </w:numPr>
        <w:jc w:val="both"/>
        <w:rPr>
          <w:rFonts w:ascii="Arial" w:hAnsi="Arial" w:cs="Arial"/>
          <w:i/>
          <w:lang w:val="x-none"/>
        </w:rPr>
      </w:pPr>
      <w:bookmarkStart w:id="7"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432C3C" w:rsidRPr="00432C3C">
        <w:rPr>
          <w:rFonts w:ascii="Arial" w:hAnsi="Arial" w:cs="Arial"/>
        </w:rPr>
        <w:t>Městským úřadem Žamberk, odborem správním a dopravy, č.j. MUZBK-20059/2020/SPDO-4 ze dne 4.1.2021, které nabylo právní moci dne 5.2.2021</w:t>
      </w:r>
      <w:r w:rsidR="00432C3C">
        <w:rPr>
          <w:rFonts w:ascii="Arial" w:hAnsi="Arial" w:cs="Arial"/>
        </w:rPr>
        <w:t>.</w:t>
      </w:r>
      <w:r w:rsidRPr="00594BBC">
        <w:rPr>
          <w:rFonts w:ascii="Arial" w:hAnsi="Arial" w:cs="Arial"/>
        </w:rPr>
        <w:t xml:space="preserve"> </w:t>
      </w:r>
    </w:p>
    <w:bookmarkEnd w:id="7"/>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lastRenderedPageBreak/>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8"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9" w:name="_Hlk36122845"/>
      <w:bookmarkStart w:id="10" w:name="_Hlk36122353"/>
      <w:bookmarkEnd w:id="8"/>
      <w:r>
        <w:rPr>
          <w:i/>
          <w:iCs/>
          <w:sz w:val="22"/>
          <w:szCs w:val="22"/>
        </w:rPr>
        <w:t>(Cena bude uváděna na haléře, tj. na 2 desetinná místa)</w:t>
      </w:r>
      <w:bookmarkEnd w:id="9"/>
    </w:p>
    <w:bookmarkEnd w:id="10"/>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1"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1"/>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2"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2"/>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0D660F87" w:rsidR="00CC70FE"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Objednatel neposkytuje zálohy.</w:t>
      </w:r>
    </w:p>
    <w:p w14:paraId="4B0F29DC" w14:textId="6D6D399A" w:rsidR="00CC70FE" w:rsidRPr="00837028" w:rsidRDefault="00CC70FE" w:rsidP="00837028">
      <w:pPr>
        <w:pStyle w:val="Odstavecseseznamem"/>
        <w:numPr>
          <w:ilvl w:val="0"/>
          <w:numId w:val="12"/>
        </w:numPr>
        <w:jc w:val="both"/>
        <w:rPr>
          <w:rFonts w:ascii="Arial" w:hAnsi="Arial" w:cs="Arial"/>
          <w:lang w:val="x-none"/>
        </w:rPr>
      </w:pPr>
      <w:r w:rsidRPr="00837028">
        <w:rPr>
          <w:rFonts w:ascii="Arial" w:hAnsi="Arial" w:cs="Arial"/>
          <w:lang w:val="x-none"/>
        </w:rPr>
        <w:t xml:space="preserve">Fakturace bude prováděna po dokončení jednotlivých fakturačních celků stanovených dle uzlových bodů a to na základě zhotovitelem vyhotoveného </w:t>
      </w:r>
      <w:r w:rsidR="00AA45F3" w:rsidRPr="00837028">
        <w:rPr>
          <w:rFonts w:ascii="Arial" w:hAnsi="Arial" w:cs="Arial"/>
          <w:lang w:val="x-none"/>
        </w:rPr>
        <w:br/>
      </w:r>
      <w:r w:rsidRPr="00837028">
        <w:rPr>
          <w:rFonts w:ascii="Arial" w:hAnsi="Arial" w:cs="Arial"/>
          <w:lang w:val="x-none"/>
        </w:rPr>
        <w:t>a objednatelem potvrzeného schvalovacího protokolu o předání a převzetí prací</w:t>
      </w:r>
      <w:bookmarkStart w:id="13" w:name="_Hlk13050247"/>
      <w:r w:rsidR="0029535F" w:rsidRPr="00837028">
        <w:rPr>
          <w:rFonts w:ascii="Arial" w:hAnsi="Arial" w:cs="Arial"/>
          <w:lang w:val="x-none"/>
        </w:rPr>
        <w:t xml:space="preserve"> nejpozději do 15.11. příslušného roku</w:t>
      </w:r>
      <w:bookmarkEnd w:id="13"/>
      <w:r w:rsidRPr="00837028">
        <w:rPr>
          <w:rFonts w:ascii="Arial" w:hAnsi="Arial" w:cs="Arial"/>
          <w:lang w:val="x-none"/>
        </w:rPr>
        <w:t>. Bez tohoto potvrzeného protokolu nesmí být faktura vystavena. Součástí faktury budou soupisy provedených prací odsouhlasené technickým dozorem stavebníka</w:t>
      </w:r>
      <w:r w:rsidR="0073434C" w:rsidRPr="00837028">
        <w:rPr>
          <w:rFonts w:ascii="Arial" w:hAnsi="Arial" w:cs="Arial"/>
          <w:lang w:val="x-none"/>
        </w:rPr>
        <w:t xml:space="preserve"> a potvrzené objednatelem</w:t>
      </w:r>
      <w:r w:rsidRPr="00837028">
        <w:rPr>
          <w:rFonts w:ascii="Arial" w:hAnsi="Arial" w:cs="Arial"/>
          <w:lang w:val="x-none"/>
        </w:rPr>
        <w:t>. Zhotovitel označí každou fakturu textem "dílčí" s označením fakturačního celku. Poslední faktura bude vystavena do 15 kalendářních dnů od protokolárního p</w:t>
      </w:r>
      <w:r w:rsidR="00325832" w:rsidRPr="00837028">
        <w:rPr>
          <w:rFonts w:ascii="Arial" w:hAnsi="Arial" w:cs="Arial"/>
          <w:lang w:val="x-none"/>
        </w:rPr>
        <w:t>ředání a převzetí díla dle této smlouvy</w:t>
      </w:r>
      <w:r w:rsidRPr="00837028">
        <w:rPr>
          <w:rFonts w:ascii="Arial" w:hAnsi="Arial" w:cs="Arial"/>
          <w:lang w:val="x-none"/>
        </w:rPr>
        <w:t>. Součástí faktury budou objednatelem odsouhlasené soupisy provedených prací. Faktura bude doručena objednateli nejdéle do 15.11. příslušného roku a bude označena textem „konečná“.</w:t>
      </w:r>
    </w:p>
    <w:p w14:paraId="1247B00D" w14:textId="286938DF" w:rsidR="004D7DBD" w:rsidRPr="00837028" w:rsidRDefault="004D7DBD" w:rsidP="00837028">
      <w:pPr>
        <w:pStyle w:val="Odstavecseseznamem"/>
        <w:jc w:val="both"/>
        <w:rPr>
          <w:rFonts w:ascii="Arial" w:hAnsi="Arial" w:cs="Arial"/>
          <w:lang w:val="x-none"/>
        </w:rPr>
      </w:pPr>
      <w:bookmarkStart w:id="14" w:name="_Hlk36121528"/>
      <w:r w:rsidRPr="00837028">
        <w:rPr>
          <w:rFonts w:ascii="Arial" w:hAnsi="Arial" w:cs="Arial"/>
          <w:lang w:val="x-none"/>
        </w:rPr>
        <w:t>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4"/>
    </w:p>
    <w:p w14:paraId="557B9A32" w14:textId="77777777" w:rsidR="00D8336D" w:rsidRPr="00FC7304" w:rsidRDefault="00D8336D" w:rsidP="00D8336D">
      <w:pPr>
        <w:pStyle w:val="Odstavecseseznamem"/>
        <w:ind w:left="1440"/>
        <w:jc w:val="both"/>
        <w:rPr>
          <w:rFonts w:ascii="Arial" w:hAnsi="Arial" w:cs="Arial"/>
          <w:i/>
          <w:highlight w:val="yellow"/>
        </w:rPr>
      </w:pPr>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w:t>
      </w:r>
      <w:r w:rsidRPr="00594BBC">
        <w:rPr>
          <w:rFonts w:ascii="Arial" w:hAnsi="Arial" w:cs="Arial"/>
          <w:lang w:val="x-none"/>
        </w:rPr>
        <w:t xml:space="preserve">a jejich adresy, IČO, DIČ (je-li přiděleno), údaj o tom, že vystavovatel faktury je zapsán v obchodním rejstříku včetně spisové značky, označení této smlouvy, označení poskytnutého plnění, číslo faktury, den </w:t>
      </w:r>
      <w:r w:rsidRPr="00594BBC">
        <w:rPr>
          <w:rFonts w:ascii="Arial" w:hAnsi="Arial" w:cs="Arial"/>
          <w:lang w:val="x-none"/>
        </w:rPr>
        <w:lastRenderedPageBreak/>
        <w:t xml:space="preserve">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5"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5"/>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2CCEFCAA" w:rsidR="00CC70FE" w:rsidRPr="00594BBC" w:rsidRDefault="00CC70FE" w:rsidP="00F26DA0">
      <w:pPr>
        <w:pStyle w:val="Odstavecseseznamem"/>
        <w:jc w:val="both"/>
        <w:rPr>
          <w:rFonts w:ascii="Arial" w:hAnsi="Arial" w:cs="Arial"/>
        </w:rPr>
      </w:pPr>
      <w:r w:rsidRPr="00594BBC">
        <w:rPr>
          <w:rFonts w:ascii="Arial" w:hAnsi="Arial" w:cs="Arial"/>
        </w:rPr>
        <w:t xml:space="preserve">Konečný příjemce: Státní pozemkový úřad, </w:t>
      </w:r>
      <w:r w:rsidR="0007027E">
        <w:rPr>
          <w:rFonts w:ascii="Arial" w:hAnsi="Arial" w:cs="Arial"/>
        </w:rPr>
        <w:t>KPÚ</w:t>
      </w:r>
      <w:r w:rsidR="00742E23" w:rsidRPr="00742E23">
        <w:rPr>
          <w:rFonts w:ascii="Arial" w:hAnsi="Arial" w:cs="Arial"/>
        </w:rPr>
        <w:t xml:space="preserve"> </w:t>
      </w:r>
      <w:r w:rsidR="00742E23">
        <w:rPr>
          <w:rFonts w:ascii="Arial" w:hAnsi="Arial" w:cs="Arial"/>
        </w:rPr>
        <w:t>pro Pardubický kraj, Pobočka Ústí nad Orlicí, Tvardkova 1191, 56201 Ústí nad Orlicí.</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4FCA2EE0"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280C8391" w:rsidR="00CC70FE" w:rsidRPr="00FC7304"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1AE406CA" w14:textId="77777777" w:rsidR="00E6175B" w:rsidRPr="00594BBC" w:rsidRDefault="00E6175B" w:rsidP="006B54C6">
      <w:pPr>
        <w:rPr>
          <w:rFonts w:ascii="Arial" w:hAnsi="Arial" w:cs="Arial"/>
          <w:b/>
          <w:u w:val="single"/>
        </w:rPr>
      </w:pPr>
    </w:p>
    <w:p w14:paraId="38E52D27" w14:textId="228F8F71" w:rsidR="00245C7B" w:rsidRPr="00C447BA" w:rsidRDefault="00325832" w:rsidP="006B54C6">
      <w:pPr>
        <w:jc w:val="center"/>
        <w:rPr>
          <w:rFonts w:ascii="Arial" w:hAnsi="Arial" w:cs="Arial"/>
          <w:b/>
          <w:u w:val="single"/>
        </w:rPr>
      </w:pPr>
      <w:r w:rsidRPr="000B445A">
        <w:rPr>
          <w:rFonts w:ascii="Arial" w:hAnsi="Arial" w:cs="Arial"/>
          <w:b/>
          <w:u w:val="single"/>
        </w:rPr>
        <w:t>Čl.</w:t>
      </w:r>
      <w:r w:rsidR="004C043C" w:rsidRPr="0031774B">
        <w:rPr>
          <w:rFonts w:ascii="Arial" w:hAnsi="Arial" w:cs="Arial"/>
          <w:b/>
          <w:u w:val="single"/>
        </w:rPr>
        <w:t xml:space="preserve"> </w:t>
      </w:r>
      <w:r w:rsidRPr="0031263A">
        <w:rPr>
          <w:rFonts w:ascii="Arial" w:hAnsi="Arial" w:cs="Arial"/>
          <w:b/>
          <w:u w:val="single"/>
        </w:rPr>
        <w:t>V</w:t>
      </w:r>
      <w:r w:rsidR="006B54C6" w:rsidRPr="00D415D3">
        <w:rPr>
          <w:rFonts w:ascii="Arial" w:hAnsi="Arial" w:cs="Arial"/>
          <w:b/>
          <w:u w:val="single"/>
        </w:rPr>
        <w:t xml:space="preserve"> </w:t>
      </w:r>
      <w:r w:rsidR="005643D1" w:rsidRPr="00D415D3">
        <w:rPr>
          <w:rFonts w:ascii="Arial" w:hAnsi="Arial" w:cs="Arial"/>
          <w:b/>
          <w:u w:val="single"/>
        </w:rPr>
        <w:t>Doba plnění</w:t>
      </w:r>
    </w:p>
    <w:p w14:paraId="4B020CBB" w14:textId="6F099411" w:rsidR="00245C7B" w:rsidRPr="00837028" w:rsidRDefault="00245C7B" w:rsidP="00245C7B">
      <w:pPr>
        <w:pStyle w:val="Odstavecseseznamem"/>
        <w:numPr>
          <w:ilvl w:val="0"/>
          <w:numId w:val="30"/>
        </w:numPr>
        <w:jc w:val="both"/>
        <w:rPr>
          <w:rFonts w:ascii="Arial" w:hAnsi="Arial" w:cs="Arial"/>
          <w:lang w:val="x-none"/>
        </w:rPr>
      </w:pPr>
      <w:bookmarkStart w:id="16" w:name="_Ref376374899"/>
      <w:bookmarkStart w:id="17" w:name="_Ref376425265"/>
      <w:r w:rsidRPr="006D2384">
        <w:rPr>
          <w:rFonts w:ascii="Arial" w:hAnsi="Arial" w:cs="Arial"/>
          <w:lang w:val="x-none"/>
        </w:rPr>
        <w:t>Dílo bude dokončeno nejpozději do</w:t>
      </w:r>
      <w:r w:rsidR="000B445A" w:rsidRPr="00837028">
        <w:rPr>
          <w:rFonts w:ascii="Arial" w:hAnsi="Arial" w:cs="Arial"/>
        </w:rPr>
        <w:t xml:space="preserve"> </w:t>
      </w:r>
      <w:r w:rsidR="000B445A" w:rsidRPr="00837028">
        <w:rPr>
          <w:rFonts w:ascii="Arial" w:hAnsi="Arial" w:cs="Arial"/>
          <w:b/>
          <w:lang w:val="en-US"/>
        </w:rPr>
        <w:t>10</w:t>
      </w:r>
      <w:r w:rsidR="000B445A" w:rsidRPr="00837028">
        <w:rPr>
          <w:rFonts w:ascii="Arial" w:hAnsi="Arial" w:cs="Arial"/>
          <w:b/>
        </w:rPr>
        <w:t>. 11. 2022</w:t>
      </w:r>
      <w:r w:rsidR="000B445A" w:rsidRPr="000B445A">
        <w:rPr>
          <w:rFonts w:ascii="Arial" w:hAnsi="Arial" w:cs="Arial"/>
          <w:b/>
        </w:rPr>
        <w:t>.</w:t>
      </w:r>
    </w:p>
    <w:p w14:paraId="28AF3A6D" w14:textId="500EC328" w:rsidR="00245C7B" w:rsidRPr="00594BBC" w:rsidRDefault="00245C7B" w:rsidP="00F05046">
      <w:pPr>
        <w:pStyle w:val="Odstavecseseznamem"/>
        <w:numPr>
          <w:ilvl w:val="0"/>
          <w:numId w:val="30"/>
        </w:numPr>
        <w:jc w:val="both"/>
        <w:rPr>
          <w:rFonts w:ascii="Arial" w:hAnsi="Arial" w:cs="Arial"/>
          <w:lang w:val="x-none"/>
        </w:rPr>
      </w:pPr>
      <w:r w:rsidRPr="000B445A">
        <w:rPr>
          <w:rFonts w:ascii="Arial" w:hAnsi="Arial" w:cs="Arial"/>
          <w:lang w:val="x-none"/>
        </w:rPr>
        <w:t>Objednatel</w:t>
      </w:r>
      <w:r w:rsidRPr="00594BBC">
        <w:rPr>
          <w:rFonts w:ascii="Arial" w:hAnsi="Arial" w:cs="Arial"/>
          <w:lang w:val="x-none"/>
        </w:rPr>
        <w:t xml:space="preserve"> se zavazuje předat staveniště</w:t>
      </w:r>
      <w:r w:rsidRPr="00594BBC">
        <w:rPr>
          <w:rFonts w:ascii="Arial" w:hAnsi="Arial" w:cs="Arial"/>
        </w:rPr>
        <w:t xml:space="preserve"> dle </w:t>
      </w:r>
      <w:r w:rsidR="00495A8D" w:rsidRPr="00594BBC">
        <w:rPr>
          <w:rFonts w:ascii="Arial" w:hAnsi="Arial" w:cs="Arial"/>
        </w:rPr>
        <w:t xml:space="preserve">čl. V odst. </w:t>
      </w:r>
      <w:r w:rsidR="004D30BA" w:rsidRPr="00594BBC">
        <w:rPr>
          <w:rFonts w:ascii="Arial" w:hAnsi="Arial" w:cs="Arial"/>
        </w:rPr>
        <w:t>5</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4D30BA" w:rsidRPr="00594BBC">
        <w:rPr>
          <w:rFonts w:ascii="Arial" w:hAnsi="Arial" w:cs="Arial"/>
        </w:rPr>
        <w:t>5</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w:t>
      </w:r>
      <w:r w:rsidRPr="00594BBC">
        <w:rPr>
          <w:rFonts w:ascii="Arial" w:hAnsi="Arial" w:cs="Arial"/>
          <w:lang w:val="x-none"/>
        </w:rPr>
        <w:t>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 xml:space="preserve">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w:t>
      </w:r>
      <w:r w:rsidRPr="00594BBC">
        <w:rPr>
          <w:rFonts w:ascii="Arial" w:hAnsi="Arial" w:cs="Arial"/>
          <w:lang w:val="x-none"/>
        </w:rPr>
        <w:lastRenderedPageBreak/>
        <w:t>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 xml:space="preserve">k dohodě, resp. nesplní-li zhotovitel dohodnutý termín k zahájení prací, stanoví objednatel písemně dodatečnou přiměřenou lhůtu pro zahájení prací zhotovitelem. Nezahájí-li zhotovitel v </w:t>
      </w:r>
      <w:r w:rsidRPr="00594BBC">
        <w:rPr>
          <w:rFonts w:ascii="Arial" w:hAnsi="Arial" w:cs="Arial"/>
          <w:lang w:val="x-none"/>
        </w:rPr>
        <w:t>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6"/>
      <w:bookmarkEnd w:id="17"/>
    </w:p>
    <w:p w14:paraId="06DEFEFF" w14:textId="78935823" w:rsidR="00245C7B" w:rsidRPr="00594BBC" w:rsidRDefault="00245C7B" w:rsidP="001C5C37">
      <w:pPr>
        <w:pStyle w:val="Odstavecseseznamem"/>
        <w:numPr>
          <w:ilvl w:val="0"/>
          <w:numId w:val="36"/>
        </w:numPr>
        <w:rPr>
          <w:rFonts w:ascii="Arial" w:hAnsi="Arial" w:cs="Arial"/>
          <w:lang w:val="x-none"/>
        </w:rPr>
      </w:pPr>
      <w:r w:rsidRPr="00594BBC">
        <w:rPr>
          <w:rFonts w:ascii="Arial" w:hAnsi="Arial" w:cs="Arial"/>
          <w:lang w:val="x-none"/>
        </w:rPr>
        <w:t xml:space="preserve">Termín předání a převzetí staveniště: </w:t>
      </w:r>
      <w:r w:rsidR="0031774B">
        <w:rPr>
          <w:rFonts w:ascii="Arial" w:hAnsi="Arial" w:cs="Arial"/>
          <w:b/>
        </w:rPr>
        <w:t>do 10 pracovních dnů od nabytí účinnosti smlouvy o dílo</w:t>
      </w:r>
      <w:r w:rsidRPr="00594BBC">
        <w:rPr>
          <w:rFonts w:ascii="Arial" w:hAnsi="Arial" w:cs="Arial"/>
          <w:lang w:val="x-none"/>
        </w:rPr>
        <w:t>.</w:t>
      </w:r>
      <w:r w:rsidRPr="00594BBC">
        <w:rPr>
          <w:rFonts w:ascii="Arial" w:hAnsi="Arial" w:cs="Arial"/>
        </w:rPr>
        <w:t xml:space="preserve"> </w:t>
      </w:r>
      <w:r w:rsidRPr="00594BBC">
        <w:rPr>
          <w:rFonts w:ascii="Arial" w:hAnsi="Arial" w:cs="Arial"/>
          <w:lang w:val="x-none"/>
        </w:rPr>
        <w:t xml:space="preserve"> </w:t>
      </w:r>
      <w:bookmarkStart w:id="18" w:name="_Ref376430432"/>
      <w:r w:rsidRPr="00594BBC">
        <w:rPr>
          <w:rFonts w:ascii="Arial" w:hAnsi="Arial" w:cs="Arial"/>
          <w:lang w:val="x-none"/>
        </w:rPr>
        <w:t>(nejpozději do 5 pracovních dnů před zahájením prací)</w:t>
      </w:r>
      <w:bookmarkEnd w:id="18"/>
      <w:r w:rsidRPr="00594BBC">
        <w:rPr>
          <w:rFonts w:ascii="Arial" w:hAnsi="Arial" w:cs="Arial"/>
          <w:lang w:val="x-none"/>
        </w:rPr>
        <w:tab/>
      </w:r>
      <w:r w:rsidRPr="00594BBC">
        <w:rPr>
          <w:rFonts w:ascii="Arial" w:hAnsi="Arial" w:cs="Arial"/>
          <w:lang w:val="x-none"/>
        </w:rPr>
        <w:tab/>
      </w:r>
    </w:p>
    <w:p w14:paraId="33E93BCD" w14:textId="586B3F0D" w:rsidR="00245C7B" w:rsidRPr="00594BBC" w:rsidRDefault="00245C7B" w:rsidP="001C5C37">
      <w:pPr>
        <w:pStyle w:val="Odstavecseseznamem"/>
        <w:numPr>
          <w:ilvl w:val="0"/>
          <w:numId w:val="36"/>
        </w:numPr>
        <w:rPr>
          <w:rFonts w:ascii="Arial" w:hAnsi="Arial" w:cs="Arial"/>
          <w:lang w:val="x-none"/>
        </w:rPr>
      </w:pPr>
      <w:r w:rsidRPr="00594BBC">
        <w:rPr>
          <w:rFonts w:ascii="Arial" w:hAnsi="Arial" w:cs="Arial"/>
          <w:lang w:val="x-none"/>
        </w:rPr>
        <w:t xml:space="preserve">Termín zahájení stavebních prací: </w:t>
      </w:r>
      <w:r w:rsidR="0031774B">
        <w:rPr>
          <w:rFonts w:ascii="Arial" w:hAnsi="Arial" w:cs="Arial"/>
          <w:b/>
        </w:rPr>
        <w:t>do 15 pracovních dnů od nabytí účinnosti smlouvy o dílo</w:t>
      </w:r>
    </w:p>
    <w:p w14:paraId="15A80609" w14:textId="6AF060FA" w:rsidR="00245C7B" w:rsidRPr="00594BBC" w:rsidRDefault="00245C7B" w:rsidP="001C5C37">
      <w:pPr>
        <w:pStyle w:val="Odstavecseseznamem"/>
        <w:numPr>
          <w:ilvl w:val="0"/>
          <w:numId w:val="36"/>
        </w:numPr>
        <w:rPr>
          <w:rFonts w:ascii="Arial" w:hAnsi="Arial" w:cs="Arial"/>
          <w:lang w:val="x-none"/>
        </w:rPr>
      </w:pPr>
      <w:bookmarkStart w:id="19" w:name="_Ref376426038"/>
      <w:r w:rsidRPr="00594BBC">
        <w:rPr>
          <w:rFonts w:ascii="Arial" w:hAnsi="Arial" w:cs="Arial"/>
          <w:lang w:val="x-none"/>
        </w:rPr>
        <w:t xml:space="preserve">Termín dokončení stavebních prací: </w:t>
      </w:r>
      <w:r w:rsidR="0031774B" w:rsidRPr="00837028">
        <w:rPr>
          <w:rFonts w:ascii="Arial" w:hAnsi="Arial" w:cs="Arial"/>
          <w:b/>
          <w:bCs/>
        </w:rPr>
        <w:t>14</w:t>
      </w:r>
      <w:r w:rsidR="0031774B" w:rsidRPr="00F426BF">
        <w:rPr>
          <w:rFonts w:ascii="Arial" w:hAnsi="Arial" w:cs="Arial"/>
          <w:b/>
          <w:bCs/>
        </w:rPr>
        <w:t>.</w:t>
      </w:r>
      <w:r w:rsidR="0031774B">
        <w:rPr>
          <w:rFonts w:ascii="Arial" w:hAnsi="Arial" w:cs="Arial"/>
          <w:b/>
          <w:bCs/>
        </w:rPr>
        <w:t xml:space="preserve"> </w:t>
      </w:r>
      <w:r w:rsidR="0031774B" w:rsidRPr="00F426BF">
        <w:rPr>
          <w:rFonts w:ascii="Arial" w:hAnsi="Arial" w:cs="Arial"/>
          <w:b/>
          <w:bCs/>
        </w:rPr>
        <w:t>9</w:t>
      </w:r>
      <w:r w:rsidR="0031774B" w:rsidRPr="00D81C35">
        <w:rPr>
          <w:rFonts w:ascii="Arial" w:hAnsi="Arial" w:cs="Arial"/>
          <w:b/>
          <w:bCs/>
        </w:rPr>
        <w:t>.</w:t>
      </w:r>
      <w:r w:rsidR="0031774B">
        <w:rPr>
          <w:rFonts w:ascii="Arial" w:hAnsi="Arial" w:cs="Arial"/>
          <w:b/>
          <w:bCs/>
        </w:rPr>
        <w:t xml:space="preserve"> </w:t>
      </w:r>
      <w:r w:rsidR="0031774B">
        <w:rPr>
          <w:rFonts w:ascii="Arial" w:hAnsi="Arial" w:cs="Arial"/>
          <w:b/>
        </w:rPr>
        <w:t>2022</w:t>
      </w:r>
      <w:bookmarkEnd w:id="19"/>
    </w:p>
    <w:p w14:paraId="69FC4396" w14:textId="7544E708" w:rsidR="00245C7B" w:rsidRPr="00594BBC" w:rsidRDefault="00C241A3" w:rsidP="001C5C37">
      <w:pPr>
        <w:pStyle w:val="Odstavecseseznamem"/>
        <w:numPr>
          <w:ilvl w:val="0"/>
          <w:numId w:val="36"/>
        </w:numPr>
        <w:rPr>
          <w:rFonts w:ascii="Arial" w:hAnsi="Arial" w:cs="Arial"/>
          <w:lang w:val="x-none"/>
        </w:rPr>
      </w:pPr>
      <w:r w:rsidRPr="00594BBC">
        <w:rPr>
          <w:rFonts w:ascii="Arial" w:hAnsi="Arial" w:cs="Arial"/>
          <w:lang w:val="x-none"/>
        </w:rPr>
        <w:t>Termín předání a</w:t>
      </w:r>
      <w:r w:rsidRPr="00594BBC">
        <w:rPr>
          <w:rFonts w:ascii="Arial" w:hAnsi="Arial" w:cs="Arial"/>
        </w:rPr>
        <w:t xml:space="preserve"> </w:t>
      </w:r>
      <w:r w:rsidRPr="00594BBC">
        <w:rPr>
          <w:rFonts w:ascii="Arial" w:hAnsi="Arial" w:cs="Arial"/>
          <w:lang w:val="x-none"/>
        </w:rPr>
        <w:t>převzetí</w:t>
      </w:r>
      <w:r w:rsidRPr="00594BBC">
        <w:rPr>
          <w:rFonts w:ascii="Arial" w:hAnsi="Arial" w:cs="Arial"/>
        </w:rPr>
        <w:t xml:space="preserve"> díla</w:t>
      </w:r>
      <w:r w:rsidR="001C5C37" w:rsidRPr="00594BBC">
        <w:rPr>
          <w:rFonts w:ascii="Arial" w:hAnsi="Arial" w:cs="Arial"/>
        </w:rPr>
        <w:t>:</w:t>
      </w:r>
      <w:r w:rsidRPr="00594BBC">
        <w:rPr>
          <w:rFonts w:ascii="Arial" w:hAnsi="Arial" w:cs="Arial"/>
        </w:rPr>
        <w:t xml:space="preserve"> </w:t>
      </w:r>
      <w:r w:rsidR="0031774B">
        <w:rPr>
          <w:rFonts w:ascii="Arial" w:hAnsi="Arial" w:cs="Arial"/>
          <w:b/>
        </w:rPr>
        <w:t>10.11.2022</w:t>
      </w:r>
    </w:p>
    <w:p w14:paraId="0DB9B3CD" w14:textId="454D3006" w:rsidR="00C241A3" w:rsidRPr="00594BBC" w:rsidRDefault="00245C7B" w:rsidP="001216DB">
      <w:pPr>
        <w:pStyle w:val="Odstavecseseznamem"/>
        <w:jc w:val="both"/>
        <w:rPr>
          <w:rFonts w:ascii="Arial" w:hAnsi="Arial" w:cs="Arial"/>
        </w:rPr>
      </w:pPr>
      <w:bookmarkStart w:id="20" w:name="_Ref376426040"/>
      <w:r w:rsidRPr="00594BBC">
        <w:rPr>
          <w:rFonts w:ascii="Arial" w:hAnsi="Arial" w:cs="Arial"/>
          <w:lang w:val="x-none"/>
        </w:rPr>
        <w:t>(protokolární předání a převzetí řádně dokončeného díla</w:t>
      </w:r>
      <w:bookmarkEnd w:id="20"/>
      <w:r w:rsidRPr="00594BBC">
        <w:rPr>
          <w:rFonts w:ascii="Arial" w:hAnsi="Arial" w:cs="Arial"/>
        </w:rPr>
        <w:t>)</w:t>
      </w:r>
    </w:p>
    <w:p w14:paraId="28337EF0" w14:textId="0FAA97E4" w:rsidR="00245C7B" w:rsidRPr="00594BBC" w:rsidRDefault="00245C7B" w:rsidP="001216DB">
      <w:pPr>
        <w:pStyle w:val="Odstavecseseznamem"/>
        <w:jc w:val="both"/>
        <w:rPr>
          <w:rFonts w:ascii="Arial" w:hAnsi="Arial" w:cs="Arial"/>
          <w:i/>
        </w:rPr>
      </w:pPr>
    </w:p>
    <w:p w14:paraId="5A999141" w14:textId="1A0471F0" w:rsidR="00245C7B" w:rsidRPr="00594BBC" w:rsidRDefault="00245C7B" w:rsidP="00245C7B">
      <w:pPr>
        <w:pStyle w:val="Odstavecseseznamem"/>
        <w:numPr>
          <w:ilvl w:val="0"/>
          <w:numId w:val="30"/>
        </w:numPr>
        <w:jc w:val="both"/>
        <w:rPr>
          <w:rFonts w:ascii="Arial" w:hAnsi="Arial" w:cs="Arial"/>
        </w:rPr>
      </w:pPr>
      <w:bookmarkStart w:id="21"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22" w:name="_Ref376374895"/>
      <w:r w:rsidRPr="00594BBC">
        <w:rPr>
          <w:rFonts w:ascii="Arial" w:hAnsi="Arial" w:cs="Arial"/>
          <w:lang w:val="x-none"/>
        </w:rPr>
        <w:t>podrobném časovém harmonogramu postupu prací, je</w:t>
      </w:r>
      <w:r w:rsidR="007B7429">
        <w:rPr>
          <w:rFonts w:ascii="Arial" w:hAnsi="Arial" w:cs="Arial"/>
        </w:rPr>
        <w:t>n</w:t>
      </w:r>
      <w:r w:rsidRPr="00594BBC">
        <w:rPr>
          <w:rFonts w:ascii="Arial" w:hAnsi="Arial" w:cs="Arial"/>
          <w:lang w:val="x-none"/>
        </w:rPr>
        <w:t xml:space="preserve">ž zhotovitel uvedl jako součást své nabídky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sidR="007E4CA2">
        <w:rPr>
          <w:rFonts w:ascii="Arial" w:hAnsi="Arial" w:cs="Arial"/>
        </w:rPr>
        <w:t>P</w:t>
      </w:r>
      <w:proofErr w:type="spellStart"/>
      <w:r w:rsidRPr="00594BBC">
        <w:rPr>
          <w:rFonts w:ascii="Arial" w:hAnsi="Arial" w:cs="Arial"/>
          <w:lang w:val="x-none"/>
        </w:rPr>
        <w:t>říloha</w:t>
      </w:r>
      <w:proofErr w:type="spellEnd"/>
      <w:r w:rsidRPr="00594BBC">
        <w:rPr>
          <w:rFonts w:ascii="Arial" w:hAnsi="Arial" w:cs="Arial"/>
          <w:lang w:val="x-none"/>
        </w:rPr>
        <w:t xml:space="preserve"> č. </w:t>
      </w:r>
      <w:r w:rsidRPr="00594BBC">
        <w:rPr>
          <w:rFonts w:ascii="Arial" w:hAnsi="Arial" w:cs="Arial"/>
        </w:rPr>
        <w:t>1</w:t>
      </w:r>
      <w:r w:rsidRPr="00594BBC">
        <w:rPr>
          <w:rFonts w:ascii="Arial" w:hAnsi="Arial" w:cs="Arial"/>
          <w:lang w:val="x-none"/>
        </w:rPr>
        <w:t xml:space="preserve">. V návaznosti na tento podrobný časový harmonogram postupu prací se zhotovitel zavazuje dodržet tyto </w:t>
      </w:r>
      <w:r w:rsidRPr="00594BBC">
        <w:rPr>
          <w:rFonts w:ascii="Arial" w:hAnsi="Arial" w:cs="Arial"/>
        </w:rPr>
        <w:t>uzlové body-</w:t>
      </w:r>
      <w:r w:rsidRPr="00594BBC">
        <w:rPr>
          <w:rFonts w:ascii="Arial" w:hAnsi="Arial" w:cs="Arial"/>
          <w:lang w:val="x-none"/>
        </w:rPr>
        <w:t>termíny jednotlivých fází stavby:</w:t>
      </w:r>
      <w:bookmarkEnd w:id="21"/>
      <w:bookmarkEnd w:id="22"/>
    </w:p>
    <w:p w14:paraId="69FB871F" w14:textId="77777777" w:rsidR="00245C7B" w:rsidRPr="00594BBC" w:rsidRDefault="00245C7B" w:rsidP="00245C7B">
      <w:pPr>
        <w:pStyle w:val="Odstavecseseznamem"/>
        <w:jc w:val="both"/>
        <w:rPr>
          <w:rFonts w:ascii="Arial" w:hAnsi="Arial" w:cs="Arial"/>
        </w:rPr>
      </w:pPr>
      <w:r w:rsidRPr="00594BBC">
        <w:rPr>
          <w:rFonts w:ascii="Arial" w:hAnsi="Arial" w:cs="Arial"/>
        </w:rPr>
        <w:t>Uzlové body – definované fáze výstavby díla či jen objektu:</w:t>
      </w:r>
    </w:p>
    <w:p w14:paraId="51F08A37" w14:textId="75D446EE" w:rsidR="0031774B" w:rsidRPr="00594BBC" w:rsidRDefault="0031774B" w:rsidP="0031774B">
      <w:pPr>
        <w:pStyle w:val="Odstavecseseznamem"/>
        <w:jc w:val="both"/>
        <w:rPr>
          <w:rFonts w:ascii="Arial" w:hAnsi="Arial" w:cs="Arial"/>
        </w:rPr>
      </w:pPr>
      <w:r>
        <w:rPr>
          <w:rFonts w:ascii="Arial" w:hAnsi="Arial" w:cs="Arial"/>
          <w:b/>
          <w:bCs/>
          <w:lang w:val="en-US"/>
        </w:rPr>
        <w:t xml:space="preserve">č. 1 - </w:t>
      </w:r>
      <w:proofErr w:type="spellStart"/>
      <w:r>
        <w:rPr>
          <w:rFonts w:ascii="Arial" w:hAnsi="Arial" w:cs="Arial"/>
          <w:b/>
          <w:bCs/>
          <w:lang w:val="en-US"/>
        </w:rPr>
        <w:t>ukončení</w:t>
      </w:r>
      <w:proofErr w:type="spellEnd"/>
      <w:r>
        <w:rPr>
          <w:rFonts w:ascii="Arial" w:hAnsi="Arial" w:cs="Arial"/>
          <w:b/>
          <w:bCs/>
          <w:lang w:val="en-US"/>
        </w:rPr>
        <w:t xml:space="preserve"> </w:t>
      </w:r>
      <w:proofErr w:type="spellStart"/>
      <w:r>
        <w:rPr>
          <w:rFonts w:ascii="Arial" w:hAnsi="Arial" w:cs="Arial"/>
          <w:b/>
          <w:bCs/>
          <w:lang w:val="en-US"/>
        </w:rPr>
        <w:t>realizace</w:t>
      </w:r>
      <w:proofErr w:type="spellEnd"/>
      <w:r>
        <w:rPr>
          <w:rFonts w:ascii="Arial" w:hAnsi="Arial" w:cs="Arial"/>
          <w:b/>
          <w:bCs/>
          <w:lang w:val="en-US"/>
        </w:rPr>
        <w:t xml:space="preserve"> SO 101 a SO 103, SO 801 a 803</w:t>
      </w:r>
      <w:r w:rsidRPr="00594BBC">
        <w:rPr>
          <w:rFonts w:ascii="Arial" w:hAnsi="Arial" w:cs="Arial"/>
        </w:rPr>
        <w:t xml:space="preserve"> </w:t>
      </w:r>
      <w:proofErr w:type="gramStart"/>
      <w:r>
        <w:rPr>
          <w:rFonts w:ascii="Arial" w:hAnsi="Arial" w:cs="Arial"/>
        </w:rPr>
        <w:t>-</w:t>
      </w:r>
      <w:r w:rsidRPr="00594BBC">
        <w:rPr>
          <w:rFonts w:ascii="Arial" w:hAnsi="Arial" w:cs="Arial"/>
        </w:rPr>
        <w:t xml:space="preserve">  termín</w:t>
      </w:r>
      <w:proofErr w:type="gramEnd"/>
      <w:r w:rsidRPr="00594BBC">
        <w:rPr>
          <w:rFonts w:ascii="Arial" w:hAnsi="Arial" w:cs="Arial"/>
        </w:rPr>
        <w:t xml:space="preserve"> plnění do  </w:t>
      </w:r>
      <w:r>
        <w:rPr>
          <w:rFonts w:ascii="Arial" w:hAnsi="Arial" w:cs="Arial"/>
          <w:b/>
          <w:bCs/>
          <w:lang w:val="en-US"/>
        </w:rPr>
        <w:t>10.11.2021</w:t>
      </w:r>
      <w:r w:rsidRPr="00594BBC">
        <w:rPr>
          <w:rFonts w:ascii="Arial" w:hAnsi="Arial" w:cs="Arial"/>
        </w:rPr>
        <w:t xml:space="preserve"> </w:t>
      </w:r>
    </w:p>
    <w:p w14:paraId="24DD57EE" w14:textId="152E4631" w:rsidR="0031774B" w:rsidRPr="00837028" w:rsidRDefault="0031774B" w:rsidP="00837028">
      <w:pPr>
        <w:pStyle w:val="Odstavecseseznamem"/>
        <w:jc w:val="both"/>
        <w:rPr>
          <w:rFonts w:ascii="Arial" w:hAnsi="Arial" w:cs="Arial"/>
        </w:rPr>
      </w:pPr>
      <w:r>
        <w:rPr>
          <w:rFonts w:ascii="Arial" w:hAnsi="Arial" w:cs="Arial"/>
          <w:b/>
          <w:bCs/>
          <w:lang w:val="en-US"/>
        </w:rPr>
        <w:t xml:space="preserve">č. 2 - </w:t>
      </w:r>
      <w:proofErr w:type="spellStart"/>
      <w:r>
        <w:rPr>
          <w:rFonts w:ascii="Arial" w:hAnsi="Arial" w:cs="Arial"/>
          <w:b/>
          <w:bCs/>
          <w:lang w:val="en-US"/>
        </w:rPr>
        <w:t>ukončení</w:t>
      </w:r>
      <w:proofErr w:type="spellEnd"/>
      <w:r>
        <w:rPr>
          <w:rFonts w:ascii="Arial" w:hAnsi="Arial" w:cs="Arial"/>
          <w:b/>
          <w:bCs/>
          <w:lang w:val="en-US"/>
        </w:rPr>
        <w:t xml:space="preserve"> </w:t>
      </w:r>
      <w:proofErr w:type="spellStart"/>
      <w:r>
        <w:rPr>
          <w:rFonts w:ascii="Arial" w:hAnsi="Arial" w:cs="Arial"/>
          <w:b/>
          <w:bCs/>
          <w:lang w:val="en-US"/>
        </w:rPr>
        <w:t>realizace</w:t>
      </w:r>
      <w:proofErr w:type="spellEnd"/>
      <w:r>
        <w:rPr>
          <w:rFonts w:ascii="Arial" w:hAnsi="Arial" w:cs="Arial"/>
          <w:b/>
          <w:bCs/>
          <w:lang w:val="en-US"/>
        </w:rPr>
        <w:t xml:space="preserve"> SO 102 a SO 107</w:t>
      </w:r>
      <w:r>
        <w:rPr>
          <w:rFonts w:ascii="Arial" w:hAnsi="Arial" w:cs="Arial"/>
        </w:rPr>
        <w:t xml:space="preserve"> </w:t>
      </w:r>
      <w:proofErr w:type="gramStart"/>
      <w:r w:rsidRPr="00594BBC">
        <w:rPr>
          <w:rFonts w:ascii="Arial" w:hAnsi="Arial" w:cs="Arial"/>
        </w:rPr>
        <w:t>-</w:t>
      </w:r>
      <w:r>
        <w:rPr>
          <w:rFonts w:ascii="Arial" w:hAnsi="Arial" w:cs="Arial"/>
        </w:rPr>
        <w:t xml:space="preserve"> </w:t>
      </w:r>
      <w:r w:rsidRPr="00594BBC">
        <w:rPr>
          <w:rFonts w:ascii="Arial" w:hAnsi="Arial" w:cs="Arial"/>
        </w:rPr>
        <w:t xml:space="preserve"> termín</w:t>
      </w:r>
      <w:proofErr w:type="gramEnd"/>
      <w:r w:rsidRPr="00594BBC">
        <w:rPr>
          <w:rFonts w:ascii="Arial" w:hAnsi="Arial" w:cs="Arial"/>
        </w:rPr>
        <w:t xml:space="preserve"> plnění </w:t>
      </w:r>
      <w:r w:rsidRPr="00E12B3C">
        <w:rPr>
          <w:rFonts w:ascii="Arial" w:hAnsi="Arial" w:cs="Arial"/>
        </w:rPr>
        <w:t xml:space="preserve">do </w:t>
      </w:r>
      <w:r>
        <w:rPr>
          <w:rFonts w:ascii="Arial" w:hAnsi="Arial" w:cs="Arial"/>
          <w:b/>
          <w:bCs/>
          <w:lang w:val="en-US"/>
        </w:rPr>
        <w:t>14. 9.</w:t>
      </w:r>
      <w:r w:rsidRPr="00837028">
        <w:rPr>
          <w:rFonts w:ascii="Arial" w:hAnsi="Arial" w:cs="Arial"/>
          <w:b/>
          <w:bCs/>
          <w:lang w:val="en-US"/>
        </w:rPr>
        <w:t xml:space="preserve"> 2022</w:t>
      </w:r>
    </w:p>
    <w:p w14:paraId="073C4FE7" w14:textId="77777777" w:rsidR="0031774B" w:rsidRPr="00594BBC" w:rsidRDefault="0031774B" w:rsidP="0031774B">
      <w:pPr>
        <w:pStyle w:val="Odstavecseseznamem"/>
        <w:jc w:val="both"/>
        <w:rPr>
          <w:rFonts w:ascii="Arial" w:hAnsi="Arial" w:cs="Arial"/>
        </w:rPr>
      </w:pPr>
    </w:p>
    <w:p w14:paraId="181C00D9" w14:textId="77777777" w:rsidR="00245C7B" w:rsidRPr="00594BBC" w:rsidRDefault="00BF5C9A"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00245C7B"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0094762E" w:rsidRPr="00594BBC">
        <w:rPr>
          <w:rFonts w:ascii="Arial" w:hAnsi="Arial" w:cs="Arial"/>
          <w:lang w:val="x-none"/>
        </w:rPr>
        <w:br/>
      </w:r>
      <w:r w:rsidR="00245C7B" w:rsidRPr="00594BBC">
        <w:rPr>
          <w:rFonts w:ascii="Arial" w:hAnsi="Arial" w:cs="Arial"/>
          <w:lang w:val="x-none"/>
        </w:rPr>
        <w:t xml:space="preserve">a přejímacího řízení. </w:t>
      </w:r>
    </w:p>
    <w:p w14:paraId="05593876" w14:textId="0033ACFF"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Žádost o kolaudaci podává u stavebního nebo speciálního úřadu objednatel, na základě písemného oznámení zhotovitele, že stavební práce</w:t>
      </w:r>
      <w:r w:rsidR="0031263A">
        <w:rPr>
          <w:rFonts w:ascii="Arial" w:hAnsi="Arial" w:cs="Arial"/>
        </w:rPr>
        <w:t xml:space="preserve"> včetně výsadeb</w:t>
      </w:r>
      <w:r w:rsidRPr="00594BBC">
        <w:rPr>
          <w:rFonts w:ascii="Arial" w:hAnsi="Arial" w:cs="Arial"/>
        </w:rPr>
        <w:t xml:space="preserve"> jsou dokončeny a stavba </w:t>
      </w:r>
      <w:r w:rsidR="0094762E" w:rsidRPr="00594BBC">
        <w:rPr>
          <w:rFonts w:ascii="Arial" w:hAnsi="Arial" w:cs="Arial"/>
        </w:rPr>
        <w:br/>
      </w:r>
      <w:r w:rsidRPr="00594BBC">
        <w:rPr>
          <w:rFonts w:ascii="Arial" w:hAnsi="Arial" w:cs="Arial"/>
        </w:rPr>
        <w:t>je připravena ke kolaudačnímu řízení.</w:t>
      </w:r>
    </w:p>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w:t>
      </w:r>
      <w:r w:rsidRPr="00594BBC">
        <w:rPr>
          <w:rFonts w:ascii="Arial" w:hAnsi="Arial" w:cs="Arial"/>
          <w:lang w:val="x-none"/>
        </w:rPr>
        <w:t>,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lastRenderedPageBreak/>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3"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3"/>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4" w:name="_Hlk36121733"/>
      <w:r w:rsidR="001B686F" w:rsidRPr="008C7AB0">
        <w:rPr>
          <w:rFonts w:ascii="Arial" w:hAnsi="Arial" w:cs="Arial"/>
        </w:rPr>
        <w:t>vad a nedodělků z přejímacího řízení nebo vydáním kolaudačního souhlasu (rozhodující je okolnost, která nastane dříve).</w:t>
      </w:r>
      <w:bookmarkEnd w:id="24"/>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w:t>
      </w:r>
      <w:r w:rsidRPr="00594BBC">
        <w:rPr>
          <w:rFonts w:ascii="Arial" w:hAnsi="Arial" w:cs="Arial"/>
          <w:lang w:val="x-none"/>
        </w:rPr>
        <w:lastRenderedPageBreak/>
        <w:t>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5"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5"/>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lastRenderedPageBreak/>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 xml:space="preserve">motivováním zaměstnanců </w:t>
      </w:r>
      <w:r w:rsidRPr="007B4C8D">
        <w:rPr>
          <w:rFonts w:ascii="Arial" w:hAnsi="Arial" w:cs="Arial"/>
        </w:rPr>
        <w:t>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w:t>
      </w:r>
      <w:r w:rsidRPr="00594BBC">
        <w:rPr>
          <w:rFonts w:ascii="Arial" w:hAnsi="Arial" w:cs="Arial"/>
        </w:rPr>
        <w:t xml:space="preserve">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1BBFC753" w:rsidR="001F3878" w:rsidRDefault="001F3878" w:rsidP="001F3878">
      <w:pPr>
        <w:pStyle w:val="Odstavecseseznamem"/>
        <w:numPr>
          <w:ilvl w:val="0"/>
          <w:numId w:val="17"/>
        </w:numPr>
        <w:jc w:val="both"/>
        <w:rPr>
          <w:rFonts w:ascii="Arial" w:hAnsi="Arial" w:cs="Arial"/>
        </w:rPr>
      </w:pPr>
      <w:r w:rsidRPr="0054723C">
        <w:rPr>
          <w:rFonts w:ascii="Arial" w:hAnsi="Arial" w:cs="Arial"/>
        </w:rPr>
        <w:lastRenderedPageBreak/>
        <w:t xml:space="preserve">Zhotovitel prohlašuje, že ke dni podpisu této Smlouvy má </w:t>
      </w:r>
      <w:r w:rsidRPr="00813E4D">
        <w:rPr>
          <w:rFonts w:ascii="Arial" w:hAnsi="Arial" w:cs="Arial"/>
        </w:rPr>
        <w:t xml:space="preserve">uzavřenou pojistnou smlouvu, jejímž předmětem je pojištění odpovědnosti za škodu způsobenou zhotovitelem třetí osobě v souvislosti s výkonem jeho činnosti, ve výši </w:t>
      </w:r>
      <w:r w:rsidR="00D24730" w:rsidRPr="00813E4D">
        <w:rPr>
          <w:rFonts w:ascii="Arial" w:hAnsi="Arial" w:cs="Arial"/>
          <w:b/>
        </w:rPr>
        <w:t xml:space="preserve">30 mil. </w:t>
      </w:r>
      <w:r w:rsidRPr="00813E4D">
        <w:rPr>
          <w:rFonts w:ascii="Arial" w:hAnsi="Arial" w:cs="Arial"/>
        </w:rPr>
        <w:t>Kč. Zhotovitel se zavazuje, že po celou dobu trvání této smlouvy bude pojištěn ve smyslu tohoto ustanovení a že nedojde ke snížení pojistné částky pod částku uvedenou</w:t>
      </w:r>
      <w:r w:rsidRPr="0054723C">
        <w:rPr>
          <w:rFonts w:ascii="Arial" w:hAnsi="Arial" w:cs="Arial"/>
        </w:rPr>
        <w:t xml:space="preserve">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6E1E864" w14:textId="53ADE3C2"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a zhotovitel není v prodlení. Termíny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6"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7CC53358"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 xml:space="preserve">a převzetí staveniště vyhotoví objednatel písemný protokol, který obě smluvní strany </w:t>
      </w:r>
      <w:proofErr w:type="gramStart"/>
      <w:r w:rsidR="008620D5" w:rsidRPr="00594BBC">
        <w:rPr>
          <w:rFonts w:ascii="Arial" w:hAnsi="Arial" w:cs="Arial"/>
        </w:rPr>
        <w:lastRenderedPageBreak/>
        <w:t>podepíší</w:t>
      </w:r>
      <w:proofErr w:type="gramEnd"/>
      <w:r w:rsidR="008620D5" w:rsidRPr="00594BBC">
        <w:rPr>
          <w:rFonts w:ascii="Arial" w:hAnsi="Arial" w:cs="Arial"/>
        </w:rPr>
        <w:t>.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7"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7"/>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w:t>
      </w:r>
      <w:r w:rsidRPr="00594BBC">
        <w:rPr>
          <w:rFonts w:ascii="Arial" w:hAnsi="Arial" w:cs="Arial"/>
        </w:rPr>
        <w:lastRenderedPageBreak/>
        <w:t xml:space="preserve">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8" w:name="_Hlk16773999"/>
      <w:r w:rsidR="00AC63F3" w:rsidRPr="00AC63F3">
        <w:rPr>
          <w:rFonts w:ascii="Arial" w:hAnsi="Arial" w:cs="Arial"/>
        </w:rPr>
        <w:t xml:space="preserve">Kontroly se mohou účastnit i zaměstnanci objednatele zařazení v Oddělení investičních činností. </w:t>
      </w:r>
      <w:bookmarkEnd w:id="28"/>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9" w:name="_Hlk16774061"/>
      <w:r w:rsidR="00AC63F3" w:rsidRPr="00AC63F3">
        <w:rPr>
          <w:rFonts w:ascii="Arial" w:hAnsi="Arial" w:cs="Arial"/>
        </w:rPr>
        <w:t>Kontrolních dnů se mohou účastnit i zaměstnanci objednatele zařazení v Oddělení investičních činností.</w:t>
      </w:r>
      <w:bookmarkEnd w:id="29"/>
    </w:p>
    <w:p w14:paraId="745AA13A" w14:textId="12219FE5"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27C3A3F7"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 </w:t>
      </w:r>
      <w:r w:rsidR="00D24730" w:rsidRPr="00813E4D">
        <w:rPr>
          <w:rFonts w:ascii="Arial" w:hAnsi="Arial" w:cs="Arial"/>
          <w:lang w:val="en-US"/>
        </w:rPr>
        <w:t>Pardubický kraj</w:t>
      </w:r>
      <w:r w:rsidRPr="00594BBC">
        <w:rPr>
          <w:rFonts w:ascii="Arial" w:hAnsi="Arial" w:cs="Arial"/>
          <w:bCs/>
          <w:lang w:val="en-US"/>
        </w:rPr>
        <w:t xml:space="preserve">, </w:t>
      </w:r>
      <w:proofErr w:type="spellStart"/>
      <w:r w:rsidRPr="00594BBC">
        <w:rPr>
          <w:rFonts w:ascii="Arial" w:hAnsi="Arial" w:cs="Arial"/>
          <w:bCs/>
          <w:lang w:val="en-US"/>
        </w:rPr>
        <w:t>Pobočka</w:t>
      </w:r>
      <w:proofErr w:type="spellEnd"/>
      <w:r w:rsidRPr="00594BBC">
        <w:rPr>
          <w:rFonts w:ascii="Arial" w:hAnsi="Arial" w:cs="Arial"/>
          <w:bCs/>
          <w:lang w:val="en-US"/>
        </w:rPr>
        <w:t xml:space="preserve"> </w:t>
      </w:r>
      <w:proofErr w:type="spellStart"/>
      <w:r w:rsidR="00D24730" w:rsidRPr="00813E4D">
        <w:rPr>
          <w:rFonts w:ascii="Arial" w:hAnsi="Arial" w:cs="Arial"/>
          <w:lang w:val="en-US"/>
        </w:rPr>
        <w:t>Ústí</w:t>
      </w:r>
      <w:proofErr w:type="spellEnd"/>
      <w:r w:rsidR="00D24730" w:rsidRPr="00813E4D">
        <w:rPr>
          <w:rFonts w:ascii="Arial" w:hAnsi="Arial" w:cs="Arial"/>
          <w:lang w:val="en-US"/>
        </w:rPr>
        <w:t xml:space="preserve"> </w:t>
      </w:r>
      <w:proofErr w:type="spellStart"/>
      <w:r w:rsidR="00D24730" w:rsidRPr="00813E4D">
        <w:rPr>
          <w:rFonts w:ascii="Arial" w:hAnsi="Arial" w:cs="Arial"/>
          <w:lang w:val="en-US"/>
        </w:rPr>
        <w:t>nad</w:t>
      </w:r>
      <w:proofErr w:type="spellEnd"/>
      <w:r w:rsidR="00D24730" w:rsidRPr="00813E4D">
        <w:rPr>
          <w:rFonts w:ascii="Arial" w:hAnsi="Arial" w:cs="Arial"/>
          <w:lang w:val="en-US"/>
        </w:rPr>
        <w:t xml:space="preserve"> </w:t>
      </w:r>
      <w:proofErr w:type="spellStart"/>
      <w:r w:rsidR="00D24730" w:rsidRPr="00813E4D">
        <w:rPr>
          <w:rFonts w:ascii="Arial" w:hAnsi="Arial" w:cs="Arial"/>
          <w:lang w:val="en-US"/>
        </w:rPr>
        <w:t>Orlicí</w:t>
      </w:r>
      <w:proofErr w:type="spellEnd"/>
      <w:r w:rsidR="00D24730">
        <w:rPr>
          <w:rFonts w:ascii="Arial" w:hAnsi="Arial" w:cs="Arial"/>
          <w:lang w:val="en-US"/>
        </w:rPr>
        <w:t>.</w:t>
      </w:r>
      <w:r w:rsidRPr="00594BBC">
        <w:rPr>
          <w:rFonts w:ascii="Arial" w:hAnsi="Arial" w:cs="Arial"/>
          <w:lang w:val="x-none"/>
        </w:rPr>
        <w:t xml:space="preserve"> </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lastRenderedPageBreak/>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837028"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837028">
        <w:rPr>
          <w:rFonts w:cs="Arial"/>
          <w:b w:val="0"/>
          <w:szCs w:val="22"/>
          <w:u w:val="none"/>
        </w:rPr>
        <w:t xml:space="preserve">doklady o vyhovujících výsledcích zkoušek, </w:t>
      </w:r>
    </w:p>
    <w:p w14:paraId="4B880087" w14:textId="77777777" w:rsidR="00950A27" w:rsidRPr="00837028"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837028">
        <w:rPr>
          <w:rFonts w:cs="Arial"/>
          <w:b w:val="0"/>
          <w:szCs w:val="22"/>
          <w:u w:val="none"/>
        </w:rPr>
        <w:t xml:space="preserve">doklad o uložení přebytečné zeminy a odpadů, </w:t>
      </w:r>
    </w:p>
    <w:p w14:paraId="3B891256" w14:textId="77777777" w:rsidR="00950A27" w:rsidRPr="00837028"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837028">
        <w:rPr>
          <w:rFonts w:cs="Arial"/>
          <w:b w:val="0"/>
          <w:szCs w:val="22"/>
          <w:u w:val="none"/>
        </w:rPr>
        <w:t>zápis o odstranění případných drobných vad a nedodělků vyplývajících z protokolu o předání a převzetí díla,</w:t>
      </w:r>
      <w:r w:rsidRPr="00837028">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837028">
        <w:rPr>
          <w:rFonts w:cs="Arial"/>
          <w:b w:val="0"/>
          <w:szCs w:val="22"/>
          <w:u w:val="none"/>
        </w:rPr>
        <w:t>a jin</w:t>
      </w:r>
      <w:r w:rsidRPr="00837028">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5E4A9D0D" w14:textId="50385E29" w:rsidR="00D415D3" w:rsidRPr="00304A3D" w:rsidRDefault="00751B6D" w:rsidP="00751B6D">
      <w:pPr>
        <w:pStyle w:val="Odstavecseseznamem"/>
        <w:numPr>
          <w:ilvl w:val="0"/>
          <w:numId w:val="32"/>
        </w:numPr>
        <w:jc w:val="both"/>
        <w:rPr>
          <w:rFonts w:ascii="Arial" w:hAnsi="Arial" w:cs="Arial"/>
        </w:rPr>
      </w:pPr>
      <w:r>
        <w:rPr>
          <w:rFonts w:ascii="Arial" w:hAnsi="Arial" w:cs="Arial"/>
        </w:rPr>
        <w:t>Objednatel, po obdržení všech potřebných dokladů od zhotovitele, podá do 14 dnů žádost o kolaudaci.</w:t>
      </w:r>
    </w:p>
    <w:p w14:paraId="0E5E546A" w14:textId="77777777" w:rsidR="00DC7E4C" w:rsidRPr="00837028" w:rsidRDefault="00DC7E4C" w:rsidP="00837028">
      <w:pPr>
        <w:pStyle w:val="Odstavecseseznamem"/>
        <w:numPr>
          <w:ilvl w:val="0"/>
          <w:numId w:val="32"/>
        </w:numPr>
        <w:jc w:val="both"/>
        <w:rPr>
          <w:rFonts w:ascii="Arial" w:hAnsi="Arial" w:cs="Arial"/>
        </w:rPr>
      </w:pPr>
      <w:bookmarkStart w:id="30" w:name="_Hlk40281101"/>
      <w:r w:rsidRPr="00837028">
        <w:rPr>
          <w:rFonts w:ascii="Arial" w:hAnsi="Arial" w:cs="Arial"/>
        </w:rPr>
        <w:t>Objednatel je povinen nejpozději do 5 pracovních dnů ode dne obdržení oznámení o dokončení díla zahájit přejímací řízení a řádně v něm pokračovat.</w:t>
      </w:r>
    </w:p>
    <w:bookmarkEnd w:id="30"/>
    <w:p w14:paraId="1189F0BA" w14:textId="2E45437C"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termínem sjednaným ve smlouvě, je povinen nové datum </w:t>
      </w:r>
      <w:r w:rsidRPr="00594BBC">
        <w:rPr>
          <w:rFonts w:ascii="Arial" w:hAnsi="Arial" w:cs="Arial"/>
        </w:rPr>
        <w:t>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1" w:name="_Ref376427298"/>
      <w:r w:rsidRPr="00594BBC">
        <w:rPr>
          <w:rFonts w:cs="Arial"/>
          <w:b w:val="0"/>
          <w:szCs w:val="22"/>
          <w:u w:val="none"/>
        </w:rPr>
        <w:lastRenderedPageBreak/>
        <w:t xml:space="preserve">Dílo bylo </w:t>
      </w:r>
      <w:r w:rsidRPr="00594BBC">
        <w:rPr>
          <w:rFonts w:cs="Arial"/>
          <w:b w:val="0"/>
          <w:szCs w:val="22"/>
          <w:u w:val="none"/>
        </w:rPr>
        <w:t xml:space="preserve">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1"/>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w:t>
      </w:r>
      <w:r w:rsidRPr="00594BBC">
        <w:rPr>
          <w:rFonts w:cs="Arial"/>
          <w:b w:val="0"/>
          <w:szCs w:val="22"/>
          <w:u w:val="none"/>
        </w:rPr>
        <w:t xml:space="preserve">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2" w:name="_Ref376427534"/>
      <w:r w:rsidRPr="00594BBC">
        <w:rPr>
          <w:rFonts w:cs="Arial"/>
          <w:b w:val="0"/>
          <w:szCs w:val="22"/>
          <w:u w:val="none"/>
        </w:rPr>
        <w:t>Staveniště bylo vyklizeno a případné úpravy okolí byly provedeny do 15 kalendářních dnů po předání a převzetí díla.</w:t>
      </w:r>
      <w:bookmarkEnd w:id="32"/>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2854F051"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6"/>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lastRenderedPageBreak/>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3"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3"/>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1775FC25"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D415D3">
        <w:rPr>
          <w:rFonts w:ascii="Arial" w:hAnsi="Arial" w:cs="Arial"/>
          <w:b/>
          <w:bCs/>
          <w:lang w:val="en-US"/>
        </w:rPr>
        <w:t>60</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w:t>
      </w:r>
      <w:r w:rsidRPr="00594BBC">
        <w:rPr>
          <w:rFonts w:ascii="Arial" w:hAnsi="Arial" w:cs="Arial"/>
        </w:rPr>
        <w:lastRenderedPageBreak/>
        <w:t xml:space="preserve">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Záruční lhůta neběží po dobu</w:t>
      </w:r>
      <w:r w:rsidRPr="00594BBC">
        <w:rPr>
          <w:rFonts w:ascii="Arial" w:hAnsi="Arial" w:cs="Arial"/>
        </w:rPr>
        <w:t xml:space="preserve">, po kterou objednatel nemohl předmět díla užívat pro vady díla, za které zhotovitel odpovídá. </w:t>
      </w:r>
    </w:p>
    <w:p w14:paraId="08178502" w14:textId="0B4E7C85" w:rsidR="00502776" w:rsidRPr="001F6B53" w:rsidRDefault="00502776" w:rsidP="00EF6D19">
      <w:pPr>
        <w:pStyle w:val="Odstavecseseznamem"/>
        <w:numPr>
          <w:ilvl w:val="0"/>
          <w:numId w:val="31"/>
        </w:numPr>
        <w:jc w:val="both"/>
        <w:rPr>
          <w:rFonts w:ascii="Arial" w:hAnsi="Arial" w:cs="Arial"/>
        </w:rPr>
      </w:pPr>
      <w:r w:rsidRPr="00397D4D">
        <w:rPr>
          <w:rFonts w:ascii="Arial" w:hAnsi="Arial" w:cs="Arial"/>
        </w:rPr>
        <w:t xml:space="preserve">Zhotovitel odpovídá objektivně za vady, které mělo dílo v době předání. Tyto vady </w:t>
      </w:r>
      <w:r w:rsidRPr="001F6B53">
        <w:rPr>
          <w:rFonts w:ascii="Arial" w:hAnsi="Arial" w:cs="Arial"/>
        </w:rPr>
        <w:t>mohou být zjevné nebo skryté. Objednatel je povinen provést kontrolu předmětu díla, co nejdříve po předání, při této kontrole by měl odhalit všechny zjevné vady díla</w:t>
      </w:r>
      <w:r w:rsidR="00BF7E7F" w:rsidRPr="001F6B53">
        <w:rPr>
          <w:rFonts w:ascii="Arial" w:hAnsi="Arial" w:cs="Arial"/>
        </w:rPr>
        <w:t>.</w:t>
      </w:r>
    </w:p>
    <w:p w14:paraId="63DCD631" w14:textId="42063F40" w:rsidR="00DC7E4C" w:rsidRPr="001F6B53" w:rsidRDefault="00DC7E4C" w:rsidP="00DC7E4C">
      <w:pPr>
        <w:pStyle w:val="Odstavecseseznamem"/>
        <w:numPr>
          <w:ilvl w:val="0"/>
          <w:numId w:val="31"/>
        </w:numPr>
        <w:jc w:val="both"/>
        <w:rPr>
          <w:rFonts w:ascii="Arial" w:hAnsi="Arial" w:cs="Arial"/>
        </w:rPr>
      </w:pPr>
      <w:bookmarkStart w:id="34" w:name="_Ref376379662"/>
      <w:r w:rsidRPr="001F6B53">
        <w:rPr>
          <w:rFonts w:ascii="Arial" w:hAnsi="Arial" w:cs="Arial"/>
        </w:rPr>
        <w:t xml:space="preserve">Zhotovitel se zavazuje uhradit smluvní pokutu ve výši </w:t>
      </w:r>
      <w:r w:rsidR="00D415D3" w:rsidRPr="001F6B53">
        <w:rPr>
          <w:rFonts w:ascii="Arial" w:hAnsi="Arial" w:cs="Arial"/>
        </w:rPr>
        <w:t xml:space="preserve">0,02 </w:t>
      </w:r>
      <w:r w:rsidRPr="001F6B53">
        <w:rPr>
          <w:rFonts w:ascii="Arial" w:hAnsi="Arial" w:cs="Arial"/>
        </w:rPr>
        <w:t>z celkové ceny díla bez DPH za každý i započatý kalendářní den prodlení s termínem zahájení prací dle této smlouvy.</w:t>
      </w:r>
    </w:p>
    <w:p w14:paraId="2A11F93B" w14:textId="54D6F601" w:rsidR="00DC7E4C" w:rsidRPr="001F6B53" w:rsidRDefault="00DC7E4C" w:rsidP="00DC7E4C">
      <w:pPr>
        <w:pStyle w:val="Odstavecseseznamem"/>
        <w:numPr>
          <w:ilvl w:val="0"/>
          <w:numId w:val="31"/>
        </w:numPr>
        <w:jc w:val="both"/>
        <w:rPr>
          <w:rFonts w:ascii="Arial" w:hAnsi="Arial" w:cs="Arial"/>
        </w:rPr>
      </w:pPr>
      <w:r w:rsidRPr="001F6B53">
        <w:rPr>
          <w:rFonts w:ascii="Arial" w:hAnsi="Arial" w:cs="Arial"/>
        </w:rPr>
        <w:t xml:space="preserve">Zhotovitel se zavazuje uhradit smluvní pokutu ve výši </w:t>
      </w:r>
      <w:r w:rsidR="00D415D3" w:rsidRPr="001F6B53">
        <w:rPr>
          <w:rFonts w:ascii="Arial" w:hAnsi="Arial" w:cs="Arial"/>
        </w:rPr>
        <w:t xml:space="preserve">0,03 </w:t>
      </w:r>
      <w:r w:rsidRPr="001F6B53">
        <w:rPr>
          <w:rFonts w:ascii="Arial" w:hAnsi="Arial" w:cs="Arial"/>
        </w:rPr>
        <w:t>z celkové ceny díla bez DPH</w:t>
      </w:r>
      <w:r w:rsidRPr="001F6B53" w:rsidDel="00275DB5">
        <w:rPr>
          <w:rFonts w:ascii="Arial" w:hAnsi="Arial" w:cs="Arial"/>
        </w:rPr>
        <w:t xml:space="preserve"> </w:t>
      </w:r>
      <w:r w:rsidRPr="001F6B53">
        <w:rPr>
          <w:rFonts w:ascii="Arial" w:hAnsi="Arial" w:cs="Arial"/>
        </w:rPr>
        <w:t xml:space="preserve">za každý i započatý kalendářní den prodlení s dílčími termíny jednotlivých fází stavby dle této smlouvy. </w:t>
      </w:r>
    </w:p>
    <w:p w14:paraId="0E9327B3" w14:textId="2F9720BF" w:rsidR="00DC7E4C" w:rsidRPr="00594BBC" w:rsidRDefault="00DC7E4C" w:rsidP="00DC7E4C">
      <w:pPr>
        <w:pStyle w:val="Odstavecseseznamem"/>
        <w:numPr>
          <w:ilvl w:val="0"/>
          <w:numId w:val="31"/>
        </w:numPr>
        <w:jc w:val="both"/>
        <w:rPr>
          <w:rFonts w:ascii="Arial" w:hAnsi="Arial" w:cs="Arial"/>
        </w:rPr>
      </w:pPr>
      <w:r w:rsidRPr="001F6B53">
        <w:rPr>
          <w:rFonts w:ascii="Arial" w:hAnsi="Arial" w:cs="Arial"/>
        </w:rPr>
        <w:t xml:space="preserve">Zhotovitel se zavazuje uhradit smluvní pokutu ve výši </w:t>
      </w:r>
      <w:r w:rsidR="00D415D3" w:rsidRPr="001F6B53">
        <w:rPr>
          <w:rFonts w:ascii="Arial" w:hAnsi="Arial" w:cs="Arial"/>
        </w:rPr>
        <w:t xml:space="preserve">0,05 </w:t>
      </w:r>
      <w:r w:rsidRPr="001F6B53">
        <w:rPr>
          <w:rFonts w:ascii="Arial" w:hAnsi="Arial" w:cs="Arial"/>
        </w:rPr>
        <w:t>z celkové ceny díla bez DPH</w:t>
      </w:r>
      <w:r w:rsidRPr="001F6B53" w:rsidDel="00275DB5">
        <w:rPr>
          <w:rFonts w:ascii="Arial" w:hAnsi="Arial" w:cs="Arial"/>
        </w:rPr>
        <w:t xml:space="preserve"> </w:t>
      </w:r>
      <w:r w:rsidRPr="001F6B53">
        <w:rPr>
          <w:rFonts w:ascii="Arial" w:hAnsi="Arial" w:cs="Arial"/>
        </w:rPr>
        <w:t>za každý i započatý kalendářní den prodlení s předáním dokončeného díla dle této smlouvy</w:t>
      </w:r>
      <w:r w:rsidRPr="00594BBC">
        <w:rPr>
          <w:rFonts w:ascii="Arial" w:hAnsi="Arial" w:cs="Arial"/>
        </w:rPr>
        <w:t xml:space="preserve">. </w:t>
      </w:r>
    </w:p>
    <w:p w14:paraId="563B66D0" w14:textId="7A68F597" w:rsidR="00F81870" w:rsidRDefault="00DC7E4C" w:rsidP="00DC7E4C">
      <w:pPr>
        <w:pStyle w:val="Odstavecseseznamem"/>
        <w:numPr>
          <w:ilvl w:val="0"/>
          <w:numId w:val="31"/>
        </w:numPr>
        <w:jc w:val="both"/>
        <w:rPr>
          <w:rFonts w:ascii="Arial" w:hAnsi="Arial" w:cs="Arial"/>
        </w:rPr>
      </w:pPr>
      <w:r w:rsidRPr="00594BBC">
        <w:rPr>
          <w:rFonts w:ascii="Arial" w:hAnsi="Arial" w:cs="Arial"/>
        </w:rPr>
        <w:lastRenderedPageBreak/>
        <w:t xml:space="preserve">V případě, kdy předávané dílo bude obsahovat vady a nedodělky, se zhotovitel zavazuje uhradit smluvní pokutu ve výši </w:t>
      </w:r>
      <w:r w:rsidR="00784ED6">
        <w:rPr>
          <w:rFonts w:ascii="Arial" w:hAnsi="Arial" w:cs="Arial"/>
        </w:rPr>
        <w:t>0,05</w:t>
      </w:r>
      <w:r w:rsidR="00784ED6" w:rsidRPr="00594BBC">
        <w:rPr>
          <w:rFonts w:ascii="Arial" w:hAnsi="Arial" w:cs="Arial"/>
        </w:rPr>
        <w:t xml:space="preserve"> </w:t>
      </w:r>
      <w:r w:rsidRPr="00594BBC">
        <w:rPr>
          <w:rFonts w:ascii="Arial" w:hAnsi="Arial" w:cs="Arial"/>
        </w:rPr>
        <w:t>z celkové ceny díla bez DPH za každý i započatý kalendářní den prodlení se sjednaným termínem odstranění vad a nedodělků.</w:t>
      </w:r>
    </w:p>
    <w:p w14:paraId="3E66BAA5" w14:textId="3A20834F" w:rsidR="00DC7E4C" w:rsidRPr="00DC1BEB" w:rsidRDefault="00F81870" w:rsidP="00DC1BEB">
      <w:pPr>
        <w:pStyle w:val="Odstavecseseznamem"/>
        <w:numPr>
          <w:ilvl w:val="0"/>
          <w:numId w:val="31"/>
        </w:numPr>
        <w:jc w:val="both"/>
        <w:rPr>
          <w:rFonts w:ascii="Arial" w:hAnsi="Arial" w:cs="Arial"/>
          <w:lang w:val="x-none"/>
        </w:rPr>
      </w:pPr>
      <w:bookmarkStart w:id="35" w:name="_Hlk72322488"/>
      <w:bookmarkStart w:id="36"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784ED6">
        <w:rPr>
          <w:rFonts w:ascii="Arial" w:hAnsi="Arial" w:cs="Arial"/>
        </w:rPr>
        <w:t>0,05</w:t>
      </w:r>
      <w:r w:rsidR="00784ED6" w:rsidRPr="00D9780F">
        <w:rPr>
          <w:rFonts w:ascii="Arial" w:hAnsi="Arial" w:cs="Arial"/>
          <w:lang w:val="x-none"/>
        </w:rPr>
        <w:t xml:space="preserve"> </w:t>
      </w:r>
      <w:r w:rsidRPr="00D9780F">
        <w:rPr>
          <w:rFonts w:ascii="Arial" w:hAnsi="Arial" w:cs="Arial"/>
          <w:lang w:val="x-none"/>
        </w:rPr>
        <w:t xml:space="preserve">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5"/>
      <w:bookmarkEnd w:id="36"/>
    </w:p>
    <w:bookmarkEnd w:id="34"/>
    <w:p w14:paraId="061323C3" w14:textId="77777777"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 xml:space="preserve">Za porušení povinnosti mlčenlivosti dle této smlouvy je zhotovitel povinen zaplatit objednateli smluvní pokutu ve výši </w:t>
      </w:r>
      <w:proofErr w:type="gramStart"/>
      <w:r w:rsidRPr="0054723C">
        <w:rPr>
          <w:rFonts w:ascii="Arial" w:hAnsi="Arial" w:cs="Arial"/>
        </w:rPr>
        <w:t>100.000,-</w:t>
      </w:r>
      <w:proofErr w:type="gramEnd"/>
      <w:r w:rsidRPr="0054723C">
        <w:rPr>
          <w:rFonts w:ascii="Arial" w:hAnsi="Arial" w:cs="Arial"/>
        </w:rPr>
        <w:t xml:space="preserve"> Kč, a to za každý jednotlivý případ porušení povinnosti.</w:t>
      </w:r>
    </w:p>
    <w:p w14:paraId="274F9ED2" w14:textId="17D3889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000Kč bez DPH za každý i započatý den prodlení.</w:t>
      </w:r>
    </w:p>
    <w:p w14:paraId="348CB3DC" w14:textId="54C9206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 je povinen uhradit objednateli smluvní pokutu ve výši </w:t>
      </w:r>
      <w:r w:rsidR="00784ED6">
        <w:rPr>
          <w:rFonts w:ascii="Arial" w:hAnsi="Arial" w:cs="Arial"/>
        </w:rPr>
        <w:t>35</w:t>
      </w:r>
      <w:r>
        <w:rPr>
          <w:rFonts w:ascii="Arial" w:hAnsi="Arial" w:cs="Arial"/>
        </w:rPr>
        <w:t>.</w:t>
      </w:r>
      <w:r w:rsidRPr="00EE022E">
        <w:rPr>
          <w:rFonts w:ascii="Arial" w:hAnsi="Arial" w:cs="Arial"/>
        </w:rPr>
        <w:t>000Kč za každé jednotlivé porušení povinností.</w:t>
      </w:r>
    </w:p>
    <w:p w14:paraId="14DCC309" w14:textId="77777777" w:rsidR="00DC7E4C" w:rsidRPr="000E37E3"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11, je povinen uhradit objednateli smluvní </w:t>
      </w:r>
      <w:r w:rsidRPr="000E37E3">
        <w:rPr>
          <w:rFonts w:ascii="Arial" w:hAnsi="Arial" w:cs="Arial"/>
        </w:rPr>
        <w:t xml:space="preserve">pokutu ve výši 400.000Kč. </w:t>
      </w:r>
    </w:p>
    <w:p w14:paraId="7432E803" w14:textId="42EC69CE"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18, je povinen uhradit objednateli smluvní pokutu ve výši 1</w:t>
      </w:r>
      <w:r w:rsidR="00784ED6">
        <w:rPr>
          <w:rFonts w:ascii="Arial" w:hAnsi="Arial" w:cs="Arial"/>
        </w:rPr>
        <w:t>25</w:t>
      </w:r>
      <w:r w:rsidRPr="00EE022E">
        <w:rPr>
          <w:rFonts w:ascii="Arial" w:hAnsi="Arial" w:cs="Arial"/>
        </w:rPr>
        <w:t>.000Kč za každé jednotlivé porušení povinností.</w:t>
      </w:r>
    </w:p>
    <w:p w14:paraId="5FFBC0AF" w14:textId="02A3D6A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2, je povinen uhradit objednateli smluvní pokutu ve výši </w:t>
      </w:r>
      <w:r w:rsidR="00784ED6">
        <w:rPr>
          <w:rFonts w:ascii="Arial" w:hAnsi="Arial" w:cs="Arial"/>
        </w:rPr>
        <w:t>25</w:t>
      </w:r>
      <w:r w:rsidRPr="00EE022E">
        <w:rPr>
          <w:rFonts w:ascii="Arial" w:hAnsi="Arial" w:cs="Arial"/>
        </w:rPr>
        <w:t>.000Kč za každé jednotlivé porušení povinností.</w:t>
      </w:r>
    </w:p>
    <w:p w14:paraId="581BF4AE" w14:textId="626DD3AD"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17, je povinen uhradit objednateli smluvní pokutu ve výši </w:t>
      </w:r>
      <w:r w:rsidR="00784ED6" w:rsidRPr="00EE022E">
        <w:rPr>
          <w:rFonts w:ascii="Arial" w:hAnsi="Arial" w:cs="Arial"/>
        </w:rPr>
        <w:t>1</w:t>
      </w:r>
      <w:r w:rsidR="00784ED6">
        <w:rPr>
          <w:rFonts w:ascii="Arial" w:hAnsi="Arial" w:cs="Arial"/>
        </w:rPr>
        <w:t>25</w:t>
      </w:r>
      <w:r w:rsidRPr="00EE022E">
        <w:rPr>
          <w:rFonts w:ascii="Arial" w:hAnsi="Arial" w:cs="Arial"/>
        </w:rPr>
        <w:t>.000</w:t>
      </w:r>
      <w:proofErr w:type="gramStart"/>
      <w:r w:rsidRPr="00EE022E">
        <w:rPr>
          <w:rFonts w:ascii="Arial" w:hAnsi="Arial" w:cs="Arial"/>
        </w:rPr>
        <w:t>Kč  za</w:t>
      </w:r>
      <w:proofErr w:type="gramEnd"/>
      <w:r w:rsidRPr="00EE022E">
        <w:rPr>
          <w:rFonts w:ascii="Arial" w:hAnsi="Arial" w:cs="Arial"/>
        </w:rPr>
        <w:t xml:space="preserve"> každé jednotlivé porušení povinností.</w:t>
      </w:r>
    </w:p>
    <w:p w14:paraId="4386A1C2" w14:textId="2A5E70FD"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 vyplývající z ustanovení čl. VII bod 19, je povinen uhradit objednateli smluvní pokutu ve výši </w:t>
      </w:r>
      <w:r w:rsidR="00784ED6">
        <w:rPr>
          <w:rFonts w:ascii="Arial" w:hAnsi="Arial" w:cs="Arial"/>
        </w:rPr>
        <w:t>125</w:t>
      </w:r>
      <w:r w:rsidRPr="00EE022E">
        <w:rPr>
          <w:rFonts w:ascii="Arial" w:hAnsi="Arial" w:cs="Arial"/>
        </w:rPr>
        <w:t>.000Kč za každé jednotlivé porušení povinnosti.</w:t>
      </w:r>
    </w:p>
    <w:p w14:paraId="1EF8748F" w14:textId="04215BED" w:rsidR="00DC7E4C"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nevyzve objednatele ke kontrole a prověření prací dle čl. VII, odst.21, je povinen uhradit objednateli smluvní pokutu ve výši </w:t>
      </w:r>
      <w:r w:rsidR="00784ED6">
        <w:rPr>
          <w:rFonts w:ascii="Arial" w:hAnsi="Arial" w:cs="Arial"/>
        </w:rPr>
        <w:t>125</w:t>
      </w:r>
      <w:r w:rsidRPr="00EE022E">
        <w:rPr>
          <w:rFonts w:ascii="Arial" w:hAnsi="Arial" w:cs="Arial"/>
        </w:rPr>
        <w:t>.000Kč,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698338A0"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w:t>
      </w:r>
      <w:proofErr w:type="spellStart"/>
      <w:r w:rsidRPr="00EE022E">
        <w:rPr>
          <w:rFonts w:ascii="Arial" w:hAnsi="Arial" w:cs="Arial"/>
        </w:rPr>
        <w:t>čl.IV</w:t>
      </w:r>
      <w:proofErr w:type="spellEnd"/>
      <w:r w:rsidRPr="00EE022E">
        <w:rPr>
          <w:rFonts w:ascii="Arial" w:hAnsi="Arial" w:cs="Arial"/>
        </w:rPr>
        <w:t xml:space="preserve">, odst.5, </w:t>
      </w:r>
      <w:proofErr w:type="spellStart"/>
      <w:r w:rsidRPr="00EE022E">
        <w:rPr>
          <w:rFonts w:ascii="Arial" w:hAnsi="Arial" w:cs="Arial"/>
        </w:rPr>
        <w:t>čl.VIII</w:t>
      </w:r>
      <w:proofErr w:type="spellEnd"/>
      <w:r w:rsidRPr="00EE022E">
        <w:rPr>
          <w:rFonts w:ascii="Arial" w:hAnsi="Arial" w:cs="Arial"/>
        </w:rPr>
        <w:t xml:space="preserve">, </w:t>
      </w:r>
      <w:proofErr w:type="spellStart"/>
      <w:r w:rsidRPr="00EE022E">
        <w:rPr>
          <w:rFonts w:ascii="Arial" w:hAnsi="Arial" w:cs="Arial"/>
        </w:rPr>
        <w:t>odst</w:t>
      </w:r>
      <w:proofErr w:type="spellEnd"/>
      <w:r w:rsidR="001F3878">
        <w:rPr>
          <w:rFonts w:ascii="Arial" w:hAnsi="Arial" w:cs="Arial"/>
        </w:rPr>
        <w:t xml:space="preserve"> 2 a 3</w:t>
      </w:r>
      <w:r w:rsidRPr="00EE022E">
        <w:rPr>
          <w:rFonts w:ascii="Arial" w:hAnsi="Arial" w:cs="Arial"/>
        </w:rPr>
        <w:t xml:space="preserve">, </w:t>
      </w:r>
      <w:proofErr w:type="spellStart"/>
      <w:r w:rsidRPr="00EE022E">
        <w:rPr>
          <w:rFonts w:ascii="Arial" w:hAnsi="Arial" w:cs="Arial"/>
        </w:rPr>
        <w:t>čl.X</w:t>
      </w:r>
      <w:proofErr w:type="spellEnd"/>
      <w:r w:rsidRPr="00EE022E">
        <w:rPr>
          <w:rFonts w:ascii="Arial" w:hAnsi="Arial" w:cs="Arial"/>
        </w:rPr>
        <w:t>, odst.</w:t>
      </w:r>
      <w:r w:rsidR="00F81870">
        <w:rPr>
          <w:rFonts w:ascii="Arial" w:hAnsi="Arial" w:cs="Arial"/>
        </w:rPr>
        <w:t xml:space="preserve">14 a </w:t>
      </w:r>
      <w:r w:rsidRPr="00EE022E">
        <w:rPr>
          <w:rFonts w:ascii="Arial" w:hAnsi="Arial" w:cs="Arial"/>
        </w:rPr>
        <w:t xml:space="preserve">20, </w:t>
      </w:r>
      <w:proofErr w:type="spellStart"/>
      <w:r w:rsidRPr="00EE022E">
        <w:rPr>
          <w:rFonts w:ascii="Arial" w:hAnsi="Arial" w:cs="Arial"/>
        </w:rPr>
        <w:t>čl.XIII</w:t>
      </w:r>
      <w:proofErr w:type="spellEnd"/>
      <w:r w:rsidRPr="00EE022E">
        <w:rPr>
          <w:rFonts w:ascii="Arial" w:hAnsi="Arial" w:cs="Arial"/>
        </w:rPr>
        <w:t xml:space="preserve">, odst.5 této smlouvy, se sjednává smluvní pokuta ve výši 10.000Kč </w:t>
      </w:r>
      <w:r w:rsidRPr="00EE022E">
        <w:rPr>
          <w:rFonts w:ascii="Arial" w:hAnsi="Arial" w:cs="Arial"/>
        </w:rPr>
        <w:t xml:space="preserve">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37"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7777777"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 xml:space="preserve">ou porušením svých povinností </w:t>
      </w:r>
      <w:r w:rsidRPr="009E70E8">
        <w:rPr>
          <w:rFonts w:ascii="Arial" w:hAnsi="Arial" w:cs="Arial"/>
        </w:rPr>
        <w:t>vyplývajících z této s</w:t>
      </w:r>
      <w:r w:rsidRPr="00F62DE1">
        <w:rPr>
          <w:rFonts w:ascii="Arial" w:hAnsi="Arial" w:cs="Arial"/>
        </w:rPr>
        <w:t xml:space="preserve">mlouvy a není v prodlení, bránila-li jí v jejich </w:t>
      </w:r>
      <w:r w:rsidRPr="00F62DE1">
        <w:rPr>
          <w:rFonts w:ascii="Arial" w:hAnsi="Arial" w:cs="Arial"/>
        </w:rPr>
        <w:lastRenderedPageBreak/>
        <w:t>splnění některá z překážek vylučujících povinnost k náhradě škody ve smyslu § 2913 odst. 2 občanského zákoníku.</w:t>
      </w:r>
    </w:p>
    <w:bookmarkEnd w:id="37"/>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si vyhrazuje právo na odstoupení od smlouvy v případě, že zhotovitel bude v prodlení s plněním smlouvy z důvodů na straně zhotovitele delším než 30 kalendářních dnů, nebo </w:t>
      </w:r>
      <w:r w:rsidRPr="00594BBC">
        <w:rPr>
          <w:rFonts w:ascii="Arial" w:hAnsi="Arial" w:cs="Arial"/>
          <w:lang w:val="x-none"/>
        </w:rPr>
        <w:t>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e v rozporu s </w:t>
      </w:r>
      <w:r w:rsidRPr="00594BBC">
        <w:rPr>
          <w:rFonts w:ascii="Arial" w:hAnsi="Arial" w:cs="Arial"/>
          <w:lang w:val="x-none"/>
        </w:rPr>
        <w:t xml:space="preserve">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8"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w:t>
      </w:r>
      <w:r w:rsidRPr="0054723C">
        <w:rPr>
          <w:rFonts w:ascii="Arial" w:hAnsi="Arial" w:cs="Arial"/>
        </w:rPr>
        <w:t xml:space="preserve">zařízení staveniště </w:t>
      </w:r>
      <w:r>
        <w:rPr>
          <w:rFonts w:ascii="Arial" w:hAnsi="Arial" w:cs="Arial"/>
        </w:rPr>
        <w:t xml:space="preserve">společně s opuštěním staveniště </w:t>
      </w:r>
      <w:bookmarkEnd w:id="38"/>
      <w:r w:rsidRPr="0054723C">
        <w:rPr>
          <w:rFonts w:ascii="Arial" w:hAnsi="Arial" w:cs="Arial"/>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w:t>
      </w:r>
      <w:r w:rsidRPr="0054723C">
        <w:rPr>
          <w:rFonts w:ascii="Arial" w:hAnsi="Arial" w:cs="Arial"/>
        </w:rPr>
        <w:lastRenderedPageBreak/>
        <w:t>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39"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9"/>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lastRenderedPageBreak/>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40A22BF0" w14:textId="0B9F1B0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 xml:space="preserve">Kontaktními osobami </w:t>
      </w:r>
      <w:r w:rsidRPr="004E6B67">
        <w:rPr>
          <w:rFonts w:ascii="Arial" w:hAnsi="Arial" w:cs="Arial"/>
        </w:rPr>
        <w:t>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56ED5453" w14:textId="6EDCD645" w:rsidR="00C72B3E" w:rsidRPr="008377B5" w:rsidRDefault="00C72B3E" w:rsidP="004E6B67">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6D2384">
        <w:rPr>
          <w:rFonts w:ascii="Arial" w:eastAsia="Lucida Sans Unicode" w:hAnsi="Arial" w:cs="Arial"/>
          <w:snapToGrid w:val="0"/>
          <w:lang w:eastAsia="cs-CZ"/>
        </w:rPr>
        <w:t>Ing. Hana Jeníčková, Ph.D., vedoucí Pobočky Ústí nad Orlicí</w:t>
      </w:r>
    </w:p>
    <w:p w14:paraId="69C8E8E3" w14:textId="61134EFA"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6D2384">
        <w:rPr>
          <w:rFonts w:ascii="Arial" w:hAnsi="Arial" w:cs="Arial"/>
        </w:rPr>
        <w:tab/>
      </w:r>
      <w:r w:rsidR="006D2384">
        <w:rPr>
          <w:rFonts w:ascii="Arial" w:hAnsi="Arial" w:cs="Arial"/>
        </w:rPr>
        <w:tab/>
      </w:r>
      <w:r w:rsidR="006D2384" w:rsidRPr="006D2384">
        <w:rPr>
          <w:rFonts w:ascii="Arial" w:hAnsi="Arial" w:cs="Arial"/>
        </w:rPr>
        <w:t>+420 601 584 039</w:t>
      </w:r>
    </w:p>
    <w:p w14:paraId="5B9B4C84" w14:textId="6E853A22"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6D2384">
        <w:rPr>
          <w:rFonts w:ascii="Arial" w:hAnsi="Arial" w:cs="Arial"/>
        </w:rPr>
        <w:tab/>
      </w:r>
      <w:r w:rsidR="006D2384">
        <w:rPr>
          <w:rFonts w:ascii="Arial" w:hAnsi="Arial" w:cs="Arial"/>
        </w:rPr>
        <w:tab/>
      </w:r>
      <w:r w:rsidR="006D2384" w:rsidRPr="006D2384">
        <w:rPr>
          <w:rFonts w:ascii="Arial" w:eastAsia="Lucida Sans Unicode" w:hAnsi="Arial" w:cs="Arial"/>
          <w:lang w:eastAsia="cs-CZ"/>
        </w:rPr>
        <w:t>h.jenickova@spucr.cz</w:t>
      </w:r>
    </w:p>
    <w:p w14:paraId="6FD34E0D" w14:textId="77777777" w:rsidR="00C72B3E" w:rsidRPr="00180D65" w:rsidRDefault="00C72B3E" w:rsidP="004E6B67">
      <w:pPr>
        <w:spacing w:after="120"/>
        <w:ind w:left="426" w:firstLine="282"/>
        <w:jc w:val="both"/>
        <w:rPr>
          <w:rFonts w:ascii="Arial" w:hAnsi="Arial" w:cs="Arial"/>
          <w:highlight w:val="yellow"/>
        </w:rPr>
      </w:pPr>
      <w:r w:rsidRPr="00180D65">
        <w:rPr>
          <w:rFonts w:ascii="Arial" w:hAnsi="Arial" w:cs="Arial"/>
          <w:highlight w:val="yellow"/>
        </w:rPr>
        <w:t>Za zhotovitele:</w:t>
      </w:r>
    </w:p>
    <w:p w14:paraId="18662A5B" w14:textId="77777777" w:rsidR="00C72B3E" w:rsidRPr="00180D65" w:rsidRDefault="00C72B3E" w:rsidP="004E6B67">
      <w:pPr>
        <w:spacing w:after="120"/>
        <w:ind w:left="426" w:firstLine="282"/>
        <w:jc w:val="both"/>
        <w:rPr>
          <w:rFonts w:ascii="Arial" w:hAnsi="Arial" w:cs="Arial"/>
          <w:highlight w:val="yellow"/>
        </w:rPr>
      </w:pPr>
      <w:r w:rsidRPr="00180D65">
        <w:rPr>
          <w:rFonts w:ascii="Arial" w:hAnsi="Arial" w:cs="Arial"/>
          <w:highlight w:val="yellow"/>
        </w:rPr>
        <w:t>Jméno/funkce:</w:t>
      </w:r>
      <w:r w:rsidRPr="00180D65">
        <w:rPr>
          <w:rFonts w:ascii="Arial" w:hAnsi="Arial" w:cs="Arial"/>
          <w:highlight w:val="yellow"/>
        </w:rPr>
        <w:tab/>
      </w:r>
    </w:p>
    <w:p w14:paraId="2273B29D" w14:textId="77777777" w:rsidR="00C72B3E" w:rsidRPr="00180D65" w:rsidRDefault="00C72B3E" w:rsidP="004E6B67">
      <w:pPr>
        <w:spacing w:after="120"/>
        <w:ind w:left="426" w:firstLine="282"/>
        <w:jc w:val="both"/>
        <w:rPr>
          <w:rFonts w:ascii="Arial" w:hAnsi="Arial" w:cs="Arial"/>
          <w:highlight w:val="yellow"/>
        </w:rPr>
      </w:pPr>
      <w:r w:rsidRPr="00180D65">
        <w:rPr>
          <w:rFonts w:ascii="Arial" w:hAnsi="Arial" w:cs="Arial"/>
          <w:highlight w:val="yellow"/>
        </w:rPr>
        <w:t>Tel.:</w:t>
      </w:r>
      <w:r w:rsidRPr="00180D65">
        <w:rPr>
          <w:rFonts w:ascii="Arial" w:hAnsi="Arial" w:cs="Arial"/>
          <w:highlight w:val="yellow"/>
        </w:rPr>
        <w:tab/>
      </w:r>
    </w:p>
    <w:p w14:paraId="4B97E470" w14:textId="77777777" w:rsidR="00C72B3E" w:rsidRPr="008377B5" w:rsidRDefault="00C72B3E" w:rsidP="004E6B67">
      <w:pPr>
        <w:spacing w:after="120"/>
        <w:ind w:left="426" w:firstLine="282"/>
        <w:jc w:val="both"/>
        <w:rPr>
          <w:rFonts w:ascii="Arial" w:hAnsi="Arial" w:cs="Arial"/>
        </w:rPr>
      </w:pPr>
      <w:r w:rsidRPr="00180D65">
        <w:rPr>
          <w:rFonts w:ascii="Arial" w:hAnsi="Arial" w:cs="Arial"/>
          <w:highlight w:val="yellow"/>
        </w:rPr>
        <w:t>E-mail:</w:t>
      </w:r>
      <w:r w:rsidRPr="008377B5">
        <w:rPr>
          <w:rFonts w:ascii="Arial" w:hAnsi="Arial" w:cs="Arial"/>
        </w:rPr>
        <w:tab/>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lastRenderedPageBreak/>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0"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0"/>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 xml:space="preserve">smlouvy v </w:t>
      </w:r>
      <w:r w:rsidRPr="00594BBC">
        <w:rPr>
          <w:rFonts w:ascii="Arial" w:hAnsi="Arial" w:cs="Arial"/>
        </w:rPr>
        <w:t>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3E09EE66" w14:textId="2F4F0CD3" w:rsidR="00661ABF" w:rsidRPr="00594BBC" w:rsidRDefault="00943F4A" w:rsidP="00180D65">
      <w:pPr>
        <w:pStyle w:val="Odstavecseseznamem"/>
        <w:numPr>
          <w:ilvl w:val="0"/>
          <w:numId w:val="19"/>
        </w:numPr>
        <w:jc w:val="both"/>
        <w:rPr>
          <w:rFonts w:ascii="Arial" w:hAnsi="Arial" w:cs="Arial"/>
          <w:bCs/>
          <w:i/>
          <w:lang w:val="en-US"/>
        </w:rPr>
      </w:pPr>
      <w:r w:rsidRPr="00594BBC">
        <w:rPr>
          <w:rFonts w:ascii="Arial" w:hAnsi="Arial" w:cs="Arial"/>
          <w:bCs/>
          <w:lang w:val="en-US"/>
        </w:rPr>
        <w:t xml:space="preserve">Na </w:t>
      </w:r>
      <w:proofErr w:type="spellStart"/>
      <w:r w:rsidRPr="00594BBC">
        <w:rPr>
          <w:rFonts w:ascii="Arial" w:hAnsi="Arial" w:cs="Arial"/>
          <w:bCs/>
          <w:lang w:val="en-US"/>
        </w:rPr>
        <w:t>provedení</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se </w:t>
      </w:r>
      <w:proofErr w:type="spellStart"/>
      <w:r w:rsidRPr="00594BBC">
        <w:rPr>
          <w:rFonts w:ascii="Arial" w:hAnsi="Arial" w:cs="Arial"/>
          <w:bCs/>
          <w:highlight w:val="yellow"/>
          <w:lang w:val="en-US"/>
        </w:rPr>
        <w:t>bude</w:t>
      </w:r>
      <w:proofErr w:type="spellEnd"/>
      <w:r w:rsidRPr="00594BBC">
        <w:rPr>
          <w:rFonts w:ascii="Arial" w:hAnsi="Arial" w:cs="Arial"/>
          <w:bCs/>
          <w:highlight w:val="yellow"/>
          <w:lang w:val="en-US"/>
        </w:rPr>
        <w:t>/</w:t>
      </w:r>
      <w:proofErr w:type="spellStart"/>
      <w:r w:rsidRPr="00594BBC">
        <w:rPr>
          <w:rFonts w:ascii="Arial" w:hAnsi="Arial" w:cs="Arial"/>
          <w:bCs/>
          <w:highlight w:val="yellow"/>
          <w:lang w:val="en-US"/>
        </w:rPr>
        <w:t>nebude</w:t>
      </w:r>
      <w:proofErr w:type="spellEnd"/>
      <w:r w:rsidRPr="00594BBC">
        <w:rPr>
          <w:rFonts w:ascii="Arial" w:hAnsi="Arial" w:cs="Arial"/>
          <w:bCs/>
          <w:lang w:val="en-US"/>
        </w:rPr>
        <w:t xml:space="preserve"> </w:t>
      </w:r>
      <w:proofErr w:type="spellStart"/>
      <w:r w:rsidRPr="00594BBC">
        <w:rPr>
          <w:rFonts w:ascii="Arial" w:hAnsi="Arial" w:cs="Arial"/>
          <w:bCs/>
          <w:lang w:val="en-US"/>
        </w:rPr>
        <w:t>podílet</w:t>
      </w:r>
      <w:proofErr w:type="spellEnd"/>
      <w:r w:rsidR="00E73632" w:rsidRPr="00594BBC">
        <w:rPr>
          <w:rFonts w:ascii="Arial" w:hAnsi="Arial" w:cs="Arial"/>
          <w:bCs/>
          <w:lang w:val="en-US"/>
        </w:rPr>
        <w:t xml:space="preserve"> </w:t>
      </w:r>
      <w:proofErr w:type="spellStart"/>
      <w:r w:rsidR="00E73632" w:rsidRPr="00594BBC">
        <w:rPr>
          <w:rFonts w:ascii="Arial" w:hAnsi="Arial" w:cs="Arial"/>
          <w:bCs/>
          <w:lang w:val="en-US"/>
        </w:rPr>
        <w:t>pod</w:t>
      </w:r>
      <w:r w:rsidRPr="00594BBC">
        <w:rPr>
          <w:rFonts w:ascii="Arial" w:hAnsi="Arial" w:cs="Arial"/>
          <w:bCs/>
          <w:lang w:val="en-US"/>
        </w:rPr>
        <w:t>zhotovitel</w:t>
      </w:r>
      <w:proofErr w:type="spellEnd"/>
      <w:r w:rsidRPr="00594BBC">
        <w:rPr>
          <w:rFonts w:ascii="Arial" w:hAnsi="Arial" w:cs="Arial"/>
          <w:bCs/>
          <w:lang w:val="en-US"/>
        </w:rPr>
        <w:t xml:space="preserve"> </w:t>
      </w:r>
      <w:proofErr w:type="spellStart"/>
      <w:r w:rsidRPr="00594BBC">
        <w:rPr>
          <w:rFonts w:ascii="Arial" w:hAnsi="Arial" w:cs="Arial"/>
          <w:bCs/>
          <w:lang w:val="en-US"/>
        </w:rPr>
        <w:t>z</w:t>
      </w:r>
      <w:r w:rsidR="00E73632" w:rsidRPr="00594BBC">
        <w:rPr>
          <w:rFonts w:ascii="Arial" w:hAnsi="Arial" w:cs="Arial"/>
          <w:bCs/>
          <w:lang w:val="en-US"/>
        </w:rPr>
        <w:t>hotovitele</w:t>
      </w:r>
      <w:proofErr w:type="spellEnd"/>
      <w:r w:rsidR="00E73632" w:rsidRPr="00594BBC">
        <w:rPr>
          <w:rFonts w:ascii="Arial" w:hAnsi="Arial" w:cs="Arial"/>
          <w:bCs/>
          <w:lang w:val="en-US"/>
        </w:rPr>
        <w:t xml:space="preserve">. </w:t>
      </w: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 xml:space="preserve">Nepodstatné </w:t>
      </w:r>
      <w:r w:rsidR="00F57B31" w:rsidRPr="00F57B31">
        <w:rPr>
          <w:rFonts w:ascii="Arial" w:hAnsi="Arial" w:cs="Arial"/>
          <w:b/>
          <w:u w:val="single"/>
        </w:rPr>
        <w:t>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lastRenderedPageBreak/>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3EA7D1FE"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 této smlouvě s ujednáním o ceně a vlivu na termín 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1" w:name="_Hlk13049894"/>
      <w:bookmarkStart w:id="42"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3" w:name="_Hlk13049910"/>
      <w:bookmarkEnd w:id="41"/>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42"/>
    <w:bookmarkEnd w:id="43"/>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1"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lastRenderedPageBreak/>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 xml:space="preserve">Smlouva nabývá platnosti dnem podpisu smluvních stran a účinnosti dnem jejího uveřejnění v registru smluv dle </w:t>
      </w:r>
      <w:proofErr w:type="spellStart"/>
      <w:r w:rsidRPr="003E67A6">
        <w:rPr>
          <w:rFonts w:ascii="Arial" w:hAnsi="Arial" w:cs="Arial"/>
        </w:rPr>
        <w:t>ust</w:t>
      </w:r>
      <w:proofErr w:type="spellEnd"/>
      <w:r w:rsidRPr="003E67A6">
        <w:rPr>
          <w:rFonts w:ascii="Arial" w:hAnsi="Arial" w:cs="Arial"/>
        </w:rPr>
        <w: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77777777" w:rsidR="001461AB" w:rsidRPr="004E6B67" w:rsidRDefault="001461AB" w:rsidP="001461AB">
      <w:pPr>
        <w:pStyle w:val="Odstavecseseznamem"/>
        <w:numPr>
          <w:ilvl w:val="1"/>
          <w:numId w:val="18"/>
        </w:numPr>
        <w:tabs>
          <w:tab w:val="num" w:pos="1588"/>
        </w:tabs>
        <w:jc w:val="both"/>
        <w:rPr>
          <w:rFonts w:ascii="Arial" w:hAnsi="Arial" w:cs="Arial"/>
        </w:rPr>
      </w:pPr>
      <w:r w:rsidRPr="004E6B67">
        <w:rPr>
          <w:rFonts w:ascii="Arial" w:hAnsi="Arial" w:cs="Arial"/>
        </w:rPr>
        <w:t>Přílohou č. 3 této smlouvy je doporučení na imisní limity a prašnost.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835F77">
        <w:tc>
          <w:tcPr>
            <w:tcW w:w="4536" w:type="dxa"/>
            <w:shd w:val="clear" w:color="auto" w:fill="auto"/>
          </w:tcPr>
          <w:p w14:paraId="0693C5B7" w14:textId="186588AA" w:rsidR="00943F4A" w:rsidRPr="00594BBC" w:rsidRDefault="00943F4A" w:rsidP="00943F4A">
            <w:pPr>
              <w:rPr>
                <w:rFonts w:ascii="Arial" w:hAnsi="Arial" w:cs="Arial"/>
              </w:rPr>
            </w:pPr>
            <w:r w:rsidRPr="00594BBC">
              <w:rPr>
                <w:rFonts w:ascii="Arial" w:hAnsi="Arial" w:cs="Arial"/>
              </w:rPr>
              <w:t>V</w:t>
            </w:r>
            <w:r w:rsidR="00787214">
              <w:rPr>
                <w:rFonts w:ascii="Arial" w:hAnsi="Arial" w:cs="Arial"/>
              </w:rPr>
              <w:t xml:space="preserve"> Pardubicích</w:t>
            </w:r>
            <w:r w:rsidR="00787214" w:rsidRPr="00594BBC">
              <w:rPr>
                <w:rFonts w:ascii="Arial" w:hAnsi="Arial" w:cs="Arial"/>
              </w:rPr>
              <w:t xml:space="preserve"> </w:t>
            </w:r>
            <w:r w:rsidRPr="00594BBC">
              <w:rPr>
                <w:rFonts w:ascii="Arial" w:hAnsi="Arial" w:cs="Arial"/>
              </w:rPr>
              <w:t>dne………</w:t>
            </w:r>
          </w:p>
        </w:tc>
        <w:tc>
          <w:tcPr>
            <w:tcW w:w="4536" w:type="dxa"/>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835F77">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835F77">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835F77">
        <w:tc>
          <w:tcPr>
            <w:tcW w:w="4536" w:type="dxa"/>
            <w:shd w:val="clear" w:color="auto" w:fill="auto"/>
          </w:tcPr>
          <w:p w14:paraId="04B0C220" w14:textId="77777777" w:rsidR="00787214" w:rsidRDefault="00787214" w:rsidP="00787214">
            <w:pPr>
              <w:spacing w:after="0"/>
              <w:rPr>
                <w:rFonts w:ascii="Arial" w:hAnsi="Arial" w:cs="Arial"/>
                <w:b/>
              </w:rPr>
            </w:pPr>
            <w:r>
              <w:rPr>
                <w:rFonts w:ascii="Arial" w:hAnsi="Arial" w:cs="Arial"/>
                <w:b/>
              </w:rPr>
              <w:t>Ing. Miroslav Kučera</w:t>
            </w:r>
          </w:p>
          <w:p w14:paraId="0C1402FF" w14:textId="77777777" w:rsidR="00787214" w:rsidRDefault="00787214" w:rsidP="00787214">
            <w:pPr>
              <w:spacing w:after="0"/>
              <w:rPr>
                <w:rFonts w:ascii="Arial" w:hAnsi="Arial" w:cs="Arial"/>
                <w:b/>
              </w:rPr>
            </w:pPr>
            <w:r>
              <w:rPr>
                <w:rFonts w:ascii="Arial" w:hAnsi="Arial" w:cs="Arial"/>
                <w:b/>
              </w:rPr>
              <w:t>ředitel KPÚ</w:t>
            </w:r>
          </w:p>
          <w:p w14:paraId="71E1E9C5" w14:textId="0A38A9D8" w:rsidR="00943F4A" w:rsidRPr="00594BBC" w:rsidRDefault="00787214" w:rsidP="00787214">
            <w:pPr>
              <w:rPr>
                <w:rFonts w:ascii="Arial" w:hAnsi="Arial" w:cs="Arial"/>
                <w:b/>
              </w:rPr>
            </w:pPr>
            <w:r>
              <w:rPr>
                <w:rFonts w:ascii="Arial" w:hAnsi="Arial" w:cs="Arial"/>
                <w:b/>
              </w:rPr>
              <w:t>pro Pardubický kraj</w:t>
            </w:r>
          </w:p>
        </w:tc>
        <w:tc>
          <w:tcPr>
            <w:tcW w:w="4536" w:type="dxa"/>
            <w:shd w:val="clear" w:color="auto" w:fill="auto"/>
          </w:tcPr>
          <w:p w14:paraId="02D21C76" w14:textId="77777777" w:rsidR="00943F4A" w:rsidRPr="00594BBC" w:rsidRDefault="00943F4A" w:rsidP="00943F4A">
            <w:pPr>
              <w:rPr>
                <w:rFonts w:ascii="Arial" w:hAnsi="Arial" w:cs="Arial"/>
                <w:b/>
              </w:rPr>
            </w:pPr>
            <w:r w:rsidRPr="00594BBC">
              <w:rPr>
                <w:rFonts w:ascii="Arial" w:hAnsi="Arial" w:cs="Arial"/>
                <w:b/>
              </w:rPr>
              <w:t>zhotovitel</w:t>
            </w:r>
          </w:p>
        </w:tc>
      </w:tr>
    </w:tbl>
    <w:p w14:paraId="7C4236EE" w14:textId="4CDA5CA1" w:rsidR="00835F77" w:rsidRDefault="00835F77" w:rsidP="00835F77">
      <w:pPr>
        <w:rPr>
          <w:rFonts w:ascii="Arial" w:hAnsi="Arial" w:cs="Arial"/>
        </w:rPr>
      </w:pPr>
    </w:p>
    <w:p w14:paraId="35F38DA1" w14:textId="77777777" w:rsidR="006D2384" w:rsidRDefault="006D2384" w:rsidP="00835F77">
      <w:pPr>
        <w:rPr>
          <w:ins w:id="44" w:author="Vévodová Denisa Mgr." w:date="2021-06-03T13:00:00Z"/>
          <w:rFonts w:ascii="Arial" w:hAnsi="Arial" w:cs="Arial"/>
        </w:rPr>
        <w:sectPr w:rsidR="006D2384">
          <w:headerReference w:type="default" r:id="rId12"/>
          <w:footerReference w:type="default" r:id="rId13"/>
          <w:pgSz w:w="11906" w:h="16838"/>
          <w:pgMar w:top="1417" w:right="1417" w:bottom="1417" w:left="1417" w:header="708" w:footer="708" w:gutter="0"/>
          <w:cols w:space="708"/>
          <w:docGrid w:linePitch="360"/>
        </w:sectPr>
      </w:pPr>
    </w:p>
    <w:p w14:paraId="01FC1554" w14:textId="77777777" w:rsidR="00821307" w:rsidRPr="00180D65" w:rsidRDefault="00821307" w:rsidP="00821307">
      <w:pPr>
        <w:pStyle w:val="Zhlav"/>
        <w:rPr>
          <w:rFonts w:ascii="Arial" w:hAnsi="Arial" w:cs="Arial"/>
          <w:b/>
          <w:bCs/>
          <w:u w:val="single"/>
        </w:rPr>
      </w:pPr>
      <w:r w:rsidRPr="00180D65">
        <w:rPr>
          <w:rFonts w:ascii="Arial" w:hAnsi="Arial" w:cs="Arial"/>
          <w:b/>
          <w:bCs/>
          <w:u w:val="single"/>
        </w:rPr>
        <w:lastRenderedPageBreak/>
        <w:t>Příloha č. 1 Specifikace díla</w:t>
      </w:r>
    </w:p>
    <w:p w14:paraId="3BE06CA6" w14:textId="77777777" w:rsidR="00821307" w:rsidRDefault="00821307" w:rsidP="006D2384">
      <w:pPr>
        <w:rPr>
          <w:rFonts w:ascii="Arial" w:hAnsi="Arial" w:cs="Arial"/>
        </w:rPr>
      </w:pPr>
    </w:p>
    <w:p w14:paraId="595DD5A1" w14:textId="2BB4EAE8" w:rsidR="006D2384" w:rsidRPr="006D2384" w:rsidRDefault="006D2384" w:rsidP="006D2384">
      <w:pPr>
        <w:rPr>
          <w:rFonts w:ascii="Arial" w:hAnsi="Arial" w:cs="Arial"/>
        </w:rPr>
      </w:pPr>
      <w:r w:rsidRPr="006D2384">
        <w:rPr>
          <w:rFonts w:ascii="Arial" w:hAnsi="Arial" w:cs="Arial"/>
        </w:rPr>
        <w:t xml:space="preserve">Dílo spočívá v realizaci několika polních cest v různých lokalitách </w:t>
      </w:r>
      <w:proofErr w:type="spellStart"/>
      <w:r w:rsidRPr="006D2384">
        <w:rPr>
          <w:rFonts w:ascii="Arial" w:hAnsi="Arial" w:cs="Arial"/>
        </w:rPr>
        <w:t>k.ú</w:t>
      </w:r>
      <w:proofErr w:type="spellEnd"/>
      <w:r w:rsidRPr="006D2384">
        <w:rPr>
          <w:rFonts w:ascii="Arial" w:hAnsi="Arial" w:cs="Arial"/>
        </w:rPr>
        <w:t>. Klášterec nad Orlicí.</w:t>
      </w:r>
    </w:p>
    <w:p w14:paraId="7FD97A1F" w14:textId="77777777" w:rsidR="006D2384" w:rsidRPr="006D2384" w:rsidRDefault="006D2384" w:rsidP="006D2384">
      <w:pPr>
        <w:rPr>
          <w:rFonts w:ascii="Arial" w:hAnsi="Arial" w:cs="Arial"/>
        </w:rPr>
      </w:pPr>
      <w:r w:rsidRPr="006D2384">
        <w:rPr>
          <w:rFonts w:ascii="Arial" w:hAnsi="Arial" w:cs="Arial"/>
        </w:rPr>
        <w:t xml:space="preserve">SO 101 </w:t>
      </w:r>
      <w:proofErr w:type="gramStart"/>
      <w:r w:rsidRPr="006D2384">
        <w:rPr>
          <w:rFonts w:ascii="Arial" w:hAnsi="Arial" w:cs="Arial"/>
        </w:rPr>
        <w:t>–  Polní</w:t>
      </w:r>
      <w:proofErr w:type="gramEnd"/>
      <w:r w:rsidRPr="006D2384">
        <w:rPr>
          <w:rFonts w:ascii="Arial" w:hAnsi="Arial" w:cs="Arial"/>
        </w:rPr>
        <w:t xml:space="preserve"> cesta C 35, typ A</w:t>
      </w:r>
    </w:p>
    <w:p w14:paraId="552EE209" w14:textId="77777777" w:rsidR="006D2384" w:rsidRPr="006D2384" w:rsidRDefault="006D2384" w:rsidP="006D2384">
      <w:pPr>
        <w:rPr>
          <w:rFonts w:ascii="Arial" w:hAnsi="Arial" w:cs="Arial"/>
        </w:rPr>
      </w:pPr>
      <w:r w:rsidRPr="006D2384">
        <w:rPr>
          <w:rFonts w:ascii="Arial" w:hAnsi="Arial" w:cs="Arial"/>
        </w:rPr>
        <w:t xml:space="preserve">Polní cesta délky 1 291 m je navržena jako hlavní, kategorie P 4,0/30 s šířkou jízdního pásu 3,0 m a zpevněnými krajnicemi 2x 0,5 m. </w:t>
      </w:r>
    </w:p>
    <w:p w14:paraId="02A246F8" w14:textId="77777777" w:rsidR="006D2384" w:rsidRPr="006D2384" w:rsidRDefault="006D2384" w:rsidP="006D2384">
      <w:pPr>
        <w:rPr>
          <w:rFonts w:ascii="Arial" w:hAnsi="Arial" w:cs="Arial"/>
        </w:rPr>
      </w:pPr>
      <w:r w:rsidRPr="006D2384">
        <w:rPr>
          <w:rFonts w:ascii="Arial" w:hAnsi="Arial" w:cs="Arial"/>
        </w:rPr>
        <w:t xml:space="preserve">Jsou navrženy 4 výhybny a 7 hospodářských sjezdů. Dále jsou řešena napojení na přilehlé polní a příjezdové cesty k nemovitostem. Součástí cesty jsou dva betonové propustky DN 400 délky 5,0 a 6,0 m s kamennými čely, betonový </w:t>
      </w:r>
      <w:proofErr w:type="spellStart"/>
      <w:r w:rsidRPr="006D2384">
        <w:rPr>
          <w:rFonts w:ascii="Arial" w:hAnsi="Arial" w:cs="Arial"/>
        </w:rPr>
        <w:t>mikroštěrbinový</w:t>
      </w:r>
      <w:proofErr w:type="spellEnd"/>
      <w:r w:rsidRPr="006D2384">
        <w:rPr>
          <w:rFonts w:ascii="Arial" w:hAnsi="Arial" w:cs="Arial"/>
        </w:rPr>
        <w:t xml:space="preserve"> žlab dl. 4,0 m a ocelové svodnice. Vozovka má povrch z asfaltového </w:t>
      </w:r>
      <w:proofErr w:type="gramStart"/>
      <w:r w:rsidRPr="006D2384">
        <w:rPr>
          <w:rFonts w:ascii="Arial" w:hAnsi="Arial" w:cs="Arial"/>
        </w:rPr>
        <w:t>betonu  ACO</w:t>
      </w:r>
      <w:proofErr w:type="gramEnd"/>
      <w:r w:rsidRPr="006D2384">
        <w:rPr>
          <w:rFonts w:ascii="Arial" w:hAnsi="Arial" w:cs="Arial"/>
        </w:rPr>
        <w:t xml:space="preserve"> 11. Příčný sklon je 2,5%, podélný dle terénu 0,77 – 10,3%.Odvodnění je řešeno příčným sklonem. </w:t>
      </w:r>
    </w:p>
    <w:p w14:paraId="26894773" w14:textId="77777777" w:rsidR="006D2384" w:rsidRPr="006D2384" w:rsidRDefault="006D2384" w:rsidP="006D2384">
      <w:pPr>
        <w:rPr>
          <w:rFonts w:ascii="Arial" w:hAnsi="Arial" w:cs="Arial"/>
        </w:rPr>
      </w:pPr>
      <w:r w:rsidRPr="006D2384">
        <w:rPr>
          <w:rFonts w:ascii="Arial" w:hAnsi="Arial" w:cs="Arial"/>
        </w:rPr>
        <w:t>Součástí je výsadba zeleně (SO 801) v rozsahu 84 stromů a 36 keřů.</w:t>
      </w:r>
    </w:p>
    <w:p w14:paraId="7B86D8D3" w14:textId="77777777" w:rsidR="006D2384" w:rsidRPr="006D2384" w:rsidRDefault="006D2384" w:rsidP="006D2384">
      <w:pPr>
        <w:rPr>
          <w:rFonts w:ascii="Arial" w:hAnsi="Arial" w:cs="Arial"/>
        </w:rPr>
      </w:pPr>
    </w:p>
    <w:p w14:paraId="7F390385" w14:textId="77777777" w:rsidR="006D2384" w:rsidRPr="006D2384" w:rsidRDefault="006D2384" w:rsidP="006D2384">
      <w:pPr>
        <w:rPr>
          <w:rFonts w:ascii="Arial" w:hAnsi="Arial" w:cs="Arial"/>
        </w:rPr>
      </w:pPr>
      <w:r w:rsidRPr="006D2384">
        <w:rPr>
          <w:rFonts w:ascii="Arial" w:hAnsi="Arial" w:cs="Arial"/>
        </w:rPr>
        <w:t xml:space="preserve">SO 102 </w:t>
      </w:r>
      <w:proofErr w:type="gramStart"/>
      <w:r w:rsidRPr="006D2384">
        <w:rPr>
          <w:rFonts w:ascii="Arial" w:hAnsi="Arial" w:cs="Arial"/>
        </w:rPr>
        <w:t>–  Polní</w:t>
      </w:r>
      <w:proofErr w:type="gramEnd"/>
      <w:r w:rsidRPr="006D2384">
        <w:rPr>
          <w:rFonts w:ascii="Arial" w:hAnsi="Arial" w:cs="Arial"/>
        </w:rPr>
        <w:t xml:space="preserve"> cesta C 49, typ B </w:t>
      </w:r>
    </w:p>
    <w:p w14:paraId="494902AC" w14:textId="77777777" w:rsidR="006D2384" w:rsidRPr="006D2384" w:rsidRDefault="006D2384" w:rsidP="006D2384">
      <w:pPr>
        <w:rPr>
          <w:rFonts w:ascii="Arial" w:hAnsi="Arial" w:cs="Arial"/>
        </w:rPr>
      </w:pPr>
      <w:proofErr w:type="gramStart"/>
      <w:r w:rsidRPr="006D2384">
        <w:rPr>
          <w:rFonts w:ascii="Arial" w:hAnsi="Arial" w:cs="Arial"/>
        </w:rPr>
        <w:t>Byla  rozdělena</w:t>
      </w:r>
      <w:proofErr w:type="gramEnd"/>
      <w:r w:rsidRPr="006D2384">
        <w:rPr>
          <w:rFonts w:ascii="Arial" w:hAnsi="Arial" w:cs="Arial"/>
        </w:rPr>
        <w:t xml:space="preserve"> na dva </w:t>
      </w:r>
      <w:proofErr w:type="spellStart"/>
      <w:r w:rsidRPr="006D2384">
        <w:rPr>
          <w:rFonts w:ascii="Arial" w:hAnsi="Arial" w:cs="Arial"/>
        </w:rPr>
        <w:t>podobjekty</w:t>
      </w:r>
      <w:proofErr w:type="spellEnd"/>
      <w:r w:rsidRPr="006D2384">
        <w:rPr>
          <w:rFonts w:ascii="Arial" w:hAnsi="Arial" w:cs="Arial"/>
        </w:rPr>
        <w:t xml:space="preserve"> SO 102.1 Přední Důl a SO 102.2 mezi brodem a </w:t>
      </w:r>
      <w:proofErr w:type="spellStart"/>
      <w:r w:rsidRPr="006D2384">
        <w:rPr>
          <w:rFonts w:ascii="Arial" w:hAnsi="Arial" w:cs="Arial"/>
        </w:rPr>
        <w:t>č.ev</w:t>
      </w:r>
      <w:proofErr w:type="spellEnd"/>
      <w:r w:rsidRPr="006D2384">
        <w:rPr>
          <w:rFonts w:ascii="Arial" w:hAnsi="Arial" w:cs="Arial"/>
        </w:rPr>
        <w:t xml:space="preserve">. 61 z důvodu možného nezávislého provádění úseků. Úsek celkové délky 825 m (715 + 110 m) se nachází od křižovatky s polními cestami C31a, C35a k hranici katastrálního území Klášterce nad Orlicí, kterou tvoří potok Orlička. Cesta je ukončena cca 20 m před brodem přes potok. Polní cesta je navržena jako vedlejší jednopruhová kategorie P 4,0/20 s šířkou jízdního pásu 3,0 m (místně 2,5 m) a zpevněnými krajnicemi 2x 0,5 m. Povrch cesty bude v celé délce zpevněn penetračním makadamem PMH s vrchním dvojvrstvým nátěrem DV </w:t>
      </w:r>
      <w:proofErr w:type="spellStart"/>
      <w:r w:rsidRPr="006D2384">
        <w:rPr>
          <w:rFonts w:ascii="Arial" w:hAnsi="Arial" w:cs="Arial"/>
        </w:rPr>
        <w:t>tl</w:t>
      </w:r>
      <w:proofErr w:type="spellEnd"/>
      <w:r w:rsidRPr="006D2384">
        <w:rPr>
          <w:rFonts w:ascii="Arial" w:hAnsi="Arial" w:cs="Arial"/>
        </w:rPr>
        <w:t xml:space="preserve">. 20 mm. Jsou navrženy 2 výhybny a 3 sjezdy na pozemky. Součástí polní cesty je betonový propustek přes potok DN 600 s kamennými čely. Odvodnění je příčným sklonem, podélný sklon je 1,5 – </w:t>
      </w:r>
      <w:proofErr w:type="gramStart"/>
      <w:r w:rsidRPr="006D2384">
        <w:rPr>
          <w:rFonts w:ascii="Arial" w:hAnsi="Arial" w:cs="Arial"/>
        </w:rPr>
        <w:t>18%</w:t>
      </w:r>
      <w:proofErr w:type="gramEnd"/>
      <w:r w:rsidRPr="006D2384">
        <w:rPr>
          <w:rFonts w:ascii="Arial" w:hAnsi="Arial" w:cs="Arial"/>
        </w:rPr>
        <w:t xml:space="preserve">, jsou doplněny ocelové svodnice. Kabely CETIN budou uloženy do chrániček. </w:t>
      </w:r>
    </w:p>
    <w:p w14:paraId="10F855FB" w14:textId="77777777" w:rsidR="006D2384" w:rsidRPr="006D2384" w:rsidRDefault="006D2384" w:rsidP="006D2384">
      <w:pPr>
        <w:rPr>
          <w:rFonts w:ascii="Arial" w:hAnsi="Arial" w:cs="Arial"/>
        </w:rPr>
      </w:pPr>
      <w:r w:rsidRPr="006D2384">
        <w:rPr>
          <w:rFonts w:ascii="Arial" w:hAnsi="Arial" w:cs="Arial"/>
        </w:rPr>
        <w:t>Součástí je výsadba zeleně (SO 802) v rozsahu 29 stromů a 11 keřů.</w:t>
      </w:r>
    </w:p>
    <w:p w14:paraId="22073B54" w14:textId="77777777" w:rsidR="006D2384" w:rsidRPr="006D2384" w:rsidRDefault="006D2384" w:rsidP="006D2384">
      <w:pPr>
        <w:rPr>
          <w:rFonts w:ascii="Arial" w:hAnsi="Arial" w:cs="Arial"/>
        </w:rPr>
      </w:pPr>
    </w:p>
    <w:p w14:paraId="0A7BC163" w14:textId="77777777" w:rsidR="006D2384" w:rsidRPr="006D2384" w:rsidRDefault="006D2384" w:rsidP="006D2384">
      <w:pPr>
        <w:rPr>
          <w:rFonts w:ascii="Arial" w:hAnsi="Arial" w:cs="Arial"/>
        </w:rPr>
      </w:pPr>
      <w:r w:rsidRPr="006D2384">
        <w:rPr>
          <w:rFonts w:ascii="Arial" w:hAnsi="Arial" w:cs="Arial"/>
        </w:rPr>
        <w:t xml:space="preserve">SO 103 </w:t>
      </w:r>
      <w:proofErr w:type="gramStart"/>
      <w:r w:rsidRPr="006D2384">
        <w:rPr>
          <w:rFonts w:ascii="Arial" w:hAnsi="Arial" w:cs="Arial"/>
        </w:rPr>
        <w:t>–  Polní</w:t>
      </w:r>
      <w:proofErr w:type="gramEnd"/>
      <w:r w:rsidRPr="006D2384">
        <w:rPr>
          <w:rFonts w:ascii="Arial" w:hAnsi="Arial" w:cs="Arial"/>
        </w:rPr>
        <w:t xml:space="preserve"> cesta C 51, typ B</w:t>
      </w:r>
    </w:p>
    <w:p w14:paraId="48B6AB76" w14:textId="77777777" w:rsidR="006D2384" w:rsidRPr="006D2384" w:rsidRDefault="006D2384" w:rsidP="006D2384">
      <w:pPr>
        <w:rPr>
          <w:rFonts w:ascii="Arial" w:hAnsi="Arial" w:cs="Arial"/>
        </w:rPr>
      </w:pPr>
      <w:r w:rsidRPr="006D2384">
        <w:rPr>
          <w:rFonts w:ascii="Arial" w:hAnsi="Arial" w:cs="Arial"/>
        </w:rPr>
        <w:t xml:space="preserve">Polní cesta délky 377,5 m je navržena jako vedlejší jednopruhová kategorie P 4,0/20 s šířkou jízdního pásu 3,0 m a zpevněnými krajnicemi 2x 0,5 m. Je navržena 1 výhybna </w:t>
      </w:r>
      <w:proofErr w:type="gramStart"/>
      <w:r w:rsidRPr="006D2384">
        <w:rPr>
          <w:rFonts w:ascii="Arial" w:hAnsi="Arial" w:cs="Arial"/>
        </w:rPr>
        <w:t>a  1</w:t>
      </w:r>
      <w:proofErr w:type="gramEnd"/>
      <w:r w:rsidRPr="006D2384">
        <w:rPr>
          <w:rFonts w:ascii="Arial" w:hAnsi="Arial" w:cs="Arial"/>
        </w:rPr>
        <w:t xml:space="preserve"> hospodářský sjezd. Dále jsou řešena napojení na přilehlé polní a příjezdové cesty k nemovitostem. Odvodnění je příčným sklonem, podélný sklon je 0,3-</w:t>
      </w:r>
      <w:proofErr w:type="gramStart"/>
      <w:r w:rsidRPr="006D2384">
        <w:rPr>
          <w:rFonts w:ascii="Arial" w:hAnsi="Arial" w:cs="Arial"/>
        </w:rPr>
        <w:t>15,0%</w:t>
      </w:r>
      <w:proofErr w:type="gramEnd"/>
      <w:r w:rsidRPr="006D2384">
        <w:rPr>
          <w:rFonts w:ascii="Arial" w:hAnsi="Arial" w:cs="Arial"/>
        </w:rPr>
        <w:t xml:space="preserve">. Vozovka včetně výhybny a sjezdu bude provedena s krytem z dvojvrstvého nátěru DV </w:t>
      </w:r>
      <w:proofErr w:type="spellStart"/>
      <w:r w:rsidRPr="006D2384">
        <w:rPr>
          <w:rFonts w:ascii="Arial" w:hAnsi="Arial" w:cs="Arial"/>
        </w:rPr>
        <w:t>tl</w:t>
      </w:r>
      <w:proofErr w:type="spellEnd"/>
      <w:r w:rsidRPr="006D2384">
        <w:rPr>
          <w:rFonts w:ascii="Arial" w:hAnsi="Arial" w:cs="Arial"/>
        </w:rPr>
        <w:t>. 20 mm.</w:t>
      </w:r>
    </w:p>
    <w:p w14:paraId="22DCA60F" w14:textId="77777777" w:rsidR="006D2384" w:rsidRPr="006D2384" w:rsidRDefault="006D2384" w:rsidP="006D2384">
      <w:pPr>
        <w:rPr>
          <w:rFonts w:ascii="Arial" w:hAnsi="Arial" w:cs="Arial"/>
        </w:rPr>
      </w:pPr>
      <w:r w:rsidRPr="006D2384">
        <w:rPr>
          <w:rFonts w:ascii="Arial" w:hAnsi="Arial" w:cs="Arial"/>
        </w:rPr>
        <w:t>Součástí je výsadba zeleně (SO 803) v rozsahu 11 stromů.</w:t>
      </w:r>
    </w:p>
    <w:p w14:paraId="05DB5F46" w14:textId="77777777" w:rsidR="006D2384" w:rsidRPr="006D2384" w:rsidRDefault="006D2384" w:rsidP="006D2384">
      <w:pPr>
        <w:rPr>
          <w:rFonts w:ascii="Arial" w:hAnsi="Arial" w:cs="Arial"/>
        </w:rPr>
      </w:pPr>
    </w:p>
    <w:p w14:paraId="4BE2C164" w14:textId="77777777" w:rsidR="006D2384" w:rsidRPr="006D2384" w:rsidRDefault="006D2384" w:rsidP="006D2384">
      <w:pPr>
        <w:rPr>
          <w:rFonts w:ascii="Arial" w:hAnsi="Arial" w:cs="Arial"/>
        </w:rPr>
      </w:pPr>
      <w:r w:rsidRPr="006D2384">
        <w:rPr>
          <w:rFonts w:ascii="Arial" w:hAnsi="Arial" w:cs="Arial"/>
        </w:rPr>
        <w:t xml:space="preserve">SO 107 </w:t>
      </w:r>
      <w:proofErr w:type="gramStart"/>
      <w:r w:rsidRPr="006D2384">
        <w:rPr>
          <w:rFonts w:ascii="Arial" w:hAnsi="Arial" w:cs="Arial"/>
        </w:rPr>
        <w:t>–  Polní</w:t>
      </w:r>
      <w:proofErr w:type="gramEnd"/>
      <w:r w:rsidRPr="006D2384">
        <w:rPr>
          <w:rFonts w:ascii="Arial" w:hAnsi="Arial" w:cs="Arial"/>
        </w:rPr>
        <w:t xml:space="preserve"> cesta C 72, typ A</w:t>
      </w:r>
    </w:p>
    <w:p w14:paraId="552205AC" w14:textId="77777777" w:rsidR="006D2384" w:rsidRPr="006D2384" w:rsidRDefault="006D2384" w:rsidP="006D2384">
      <w:pPr>
        <w:rPr>
          <w:rFonts w:ascii="Arial" w:hAnsi="Arial" w:cs="Arial"/>
        </w:rPr>
      </w:pPr>
      <w:r w:rsidRPr="006D2384">
        <w:rPr>
          <w:rFonts w:ascii="Arial" w:hAnsi="Arial" w:cs="Arial"/>
        </w:rPr>
        <w:lastRenderedPageBreak/>
        <w:t xml:space="preserve">Polní cesta délky 1 655 m je navržena jako hlavní jednopruhová kategorie P 4,0/30 s šířkou jízdního pásu 3,0 m a zpevněnými krajnicemi 2x 0,5 m. Stávající cesta podél zemědělského areálu (km 0,000 – 0,224 70) bude ponechána v šíři 3,5 m (+ krajnice) a bude zde provedena pouze výměna obrusné vrstvy. Ve zbylé části úseku bude provedena nová konstrukce vozovky s povrchem z asfaltového </w:t>
      </w:r>
      <w:proofErr w:type="gramStart"/>
      <w:r w:rsidRPr="006D2384">
        <w:rPr>
          <w:rFonts w:ascii="Arial" w:hAnsi="Arial" w:cs="Arial"/>
        </w:rPr>
        <w:t>betonu  ACO</w:t>
      </w:r>
      <w:proofErr w:type="gramEnd"/>
      <w:r w:rsidRPr="006D2384">
        <w:rPr>
          <w:rFonts w:ascii="Arial" w:hAnsi="Arial" w:cs="Arial"/>
        </w:rPr>
        <w:t xml:space="preserve"> 11. Je navrženo 5 výhyben a 9 hospodářských sjezdů. Dále jsou řešena napojení na přilehlé polní a příjezdové cesty k nemovitostem.</w:t>
      </w:r>
    </w:p>
    <w:p w14:paraId="15408A5A" w14:textId="77777777" w:rsidR="006D2384" w:rsidRPr="006D2384" w:rsidRDefault="006D2384" w:rsidP="006D2384">
      <w:pPr>
        <w:rPr>
          <w:rFonts w:ascii="Arial" w:hAnsi="Arial" w:cs="Arial"/>
        </w:rPr>
      </w:pPr>
      <w:r w:rsidRPr="006D2384">
        <w:rPr>
          <w:rFonts w:ascii="Arial" w:hAnsi="Arial" w:cs="Arial"/>
        </w:rPr>
        <w:t xml:space="preserve">Odvodnění je příčným sklonem, podélný sklon je 0,3-10,1 %. Kabely CETIN budou uloženy do chrániček. </w:t>
      </w:r>
    </w:p>
    <w:p w14:paraId="680863A1" w14:textId="77777777" w:rsidR="006D2384" w:rsidRPr="006D2384" w:rsidRDefault="006D2384" w:rsidP="006D2384">
      <w:pPr>
        <w:rPr>
          <w:rFonts w:ascii="Arial" w:hAnsi="Arial" w:cs="Arial"/>
        </w:rPr>
      </w:pPr>
      <w:r w:rsidRPr="006D2384">
        <w:rPr>
          <w:rFonts w:ascii="Arial" w:hAnsi="Arial" w:cs="Arial"/>
        </w:rPr>
        <w:t>Součástí je výsadba zeleně (SO 807) v rozsahu 19 stromů.</w:t>
      </w:r>
    </w:p>
    <w:p w14:paraId="24E2F586" w14:textId="77777777" w:rsidR="006D2384" w:rsidRPr="006D2384" w:rsidRDefault="006D2384" w:rsidP="006D2384">
      <w:pPr>
        <w:rPr>
          <w:rFonts w:ascii="Arial" w:hAnsi="Arial" w:cs="Arial"/>
        </w:rPr>
      </w:pPr>
    </w:p>
    <w:p w14:paraId="6C131D98" w14:textId="77777777" w:rsidR="006D2384" w:rsidRDefault="006D2384" w:rsidP="006D2384">
      <w:pPr>
        <w:rPr>
          <w:rFonts w:ascii="Arial" w:hAnsi="Arial" w:cs="Arial"/>
        </w:rPr>
      </w:pPr>
      <w:r w:rsidRPr="006D2384">
        <w:rPr>
          <w:rFonts w:ascii="Arial" w:hAnsi="Arial" w:cs="Arial"/>
        </w:rPr>
        <w:t>Podrobná specifikace díla je předmětem projektové dokumentace.</w:t>
      </w:r>
    </w:p>
    <w:p w14:paraId="5E25B29B" w14:textId="77777777" w:rsidR="006D2384" w:rsidRDefault="006D2384" w:rsidP="006D2384">
      <w:pPr>
        <w:rPr>
          <w:rFonts w:ascii="Arial" w:hAnsi="Arial" w:cs="Arial"/>
        </w:rPr>
      </w:pPr>
    </w:p>
    <w:p w14:paraId="60899CAF" w14:textId="0D103A6B" w:rsidR="006D2384" w:rsidRDefault="006D2384">
      <w:pPr>
        <w:rPr>
          <w:rFonts w:ascii="Arial" w:hAnsi="Arial" w:cs="Arial"/>
        </w:rPr>
      </w:pPr>
    </w:p>
    <w:p w14:paraId="429DC1D5" w14:textId="3921F39A" w:rsidR="006D2384" w:rsidRDefault="006D2384">
      <w:pPr>
        <w:rPr>
          <w:rFonts w:ascii="Arial" w:hAnsi="Arial" w:cs="Arial"/>
        </w:rPr>
      </w:pPr>
    </w:p>
    <w:p w14:paraId="668B3203" w14:textId="050A797B" w:rsidR="006D2384" w:rsidRDefault="006D2384">
      <w:pPr>
        <w:rPr>
          <w:rFonts w:ascii="Arial" w:hAnsi="Arial" w:cs="Arial"/>
        </w:rPr>
      </w:pPr>
    </w:p>
    <w:p w14:paraId="3A982538" w14:textId="77777777" w:rsidR="006D2384" w:rsidRDefault="006D2384">
      <w:pPr>
        <w:rPr>
          <w:rFonts w:ascii="Arial" w:hAnsi="Arial" w:cs="Arial"/>
        </w:rPr>
        <w:sectPr w:rsidR="006D2384" w:rsidSect="00136EBC">
          <w:headerReference w:type="default" r:id="rId14"/>
          <w:footerReference w:type="default" r:id="rId15"/>
          <w:pgSz w:w="11906" w:h="16838"/>
          <w:pgMar w:top="1417" w:right="1417" w:bottom="1417" w:left="1417" w:header="708" w:footer="708" w:gutter="0"/>
          <w:cols w:space="708"/>
          <w:titlePg/>
          <w:docGrid w:linePitch="360"/>
        </w:sectPr>
      </w:pPr>
    </w:p>
    <w:p w14:paraId="13424DE9" w14:textId="77777777" w:rsidR="00835F77" w:rsidRPr="007B4C8D" w:rsidRDefault="00835F77" w:rsidP="00136EBC">
      <w:pPr>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Doporučení na imisní limity a prašnost</w:t>
      </w:r>
    </w:p>
    <w:p w14:paraId="71B3AA73"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Imisní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7777777"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08295B" w14:textId="77777777" w:rsidR="00773DA0" w:rsidRDefault="00773DA0" w:rsidP="006C3D15">
      <w:pPr>
        <w:spacing w:after="0" w:line="240" w:lineRule="auto"/>
      </w:pPr>
      <w:r>
        <w:separator/>
      </w:r>
    </w:p>
  </w:endnote>
  <w:endnote w:type="continuationSeparator" w:id="0">
    <w:p w14:paraId="418D1E99" w14:textId="77777777" w:rsidR="00773DA0" w:rsidRDefault="00773DA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rPr>
        <w:rFonts w:ascii="Arial" w:hAnsi="Arial" w:cs="Arial"/>
      </w:rPr>
    </w:sdtEndPr>
    <w:sdtContent>
      <w:p w14:paraId="66737E3C" w14:textId="6426C990" w:rsidR="00773DA0" w:rsidRPr="00594BBC" w:rsidRDefault="00773DA0">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6D2384">
          <w:rPr>
            <w:rFonts w:ascii="Arial" w:hAnsi="Arial" w:cs="Arial"/>
          </w:rPr>
          <w:t>4</w:t>
        </w:r>
      </w:p>
    </w:sdtContent>
  </w:sdt>
  <w:p w14:paraId="77BEB90E" w14:textId="77777777" w:rsidR="00773DA0" w:rsidRDefault="00773DA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19A381" w14:textId="235397EC" w:rsidR="006D2384" w:rsidRPr="00594BBC" w:rsidRDefault="006D2384">
    <w:pPr>
      <w:pStyle w:val="Zpat"/>
      <w:jc w:val="center"/>
      <w:rPr>
        <w:rFonts w:ascii="Arial" w:hAnsi="Arial" w:cs="Arial"/>
      </w:rPr>
    </w:pPr>
  </w:p>
  <w:p w14:paraId="35A261A8" w14:textId="77777777" w:rsidR="006D2384" w:rsidRDefault="006D2384" w:rsidP="00136EB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0F96D9" w14:textId="77777777" w:rsidR="00773DA0" w:rsidRDefault="00773DA0" w:rsidP="006C3D15">
      <w:pPr>
        <w:spacing w:after="0" w:line="240" w:lineRule="auto"/>
      </w:pPr>
      <w:r>
        <w:separator/>
      </w:r>
    </w:p>
  </w:footnote>
  <w:footnote w:type="continuationSeparator" w:id="0">
    <w:p w14:paraId="365C9AFA" w14:textId="77777777" w:rsidR="00773DA0" w:rsidRDefault="00773DA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C8DAB" w14:textId="77777777" w:rsidR="00773DA0" w:rsidRPr="00594BBC" w:rsidRDefault="00773DA0">
    <w:pPr>
      <w:pStyle w:val="Zhlav"/>
      <w:rPr>
        <w:rFonts w:ascii="Arial" w:hAnsi="Arial" w:cs="Arial"/>
      </w:rPr>
    </w:pPr>
    <w:r>
      <w:tab/>
    </w:r>
    <w:r>
      <w:tab/>
    </w:r>
    <w:r w:rsidRPr="00594BBC">
      <w:rPr>
        <w:rFonts w:ascii="Arial" w:hAnsi="Arial" w:cs="Arial"/>
      </w:rPr>
      <w:t>Č.j. objednatele:</w:t>
    </w:r>
  </w:p>
  <w:p w14:paraId="0B93CA1E" w14:textId="77777777" w:rsidR="00773DA0" w:rsidRPr="00594BBC" w:rsidRDefault="00773DA0">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445009" w14:textId="08DAF509" w:rsidR="006D2384" w:rsidRPr="00594BBC" w:rsidRDefault="006D2384" w:rsidP="006D2384">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4"/>
  </w:num>
  <w:num w:numId="2">
    <w:abstractNumId w:val="18"/>
  </w:num>
  <w:num w:numId="3">
    <w:abstractNumId w:val="3"/>
  </w:num>
  <w:num w:numId="4">
    <w:abstractNumId w:val="38"/>
  </w:num>
  <w:num w:numId="5">
    <w:abstractNumId w:val="41"/>
  </w:num>
  <w:num w:numId="6">
    <w:abstractNumId w:val="42"/>
  </w:num>
  <w:num w:numId="7">
    <w:abstractNumId w:val="2"/>
  </w:num>
  <w:num w:numId="8">
    <w:abstractNumId w:val="22"/>
  </w:num>
  <w:num w:numId="9">
    <w:abstractNumId w:val="36"/>
  </w:num>
  <w:num w:numId="10">
    <w:abstractNumId w:val="20"/>
  </w:num>
  <w:num w:numId="11">
    <w:abstractNumId w:val="39"/>
  </w:num>
  <w:num w:numId="12">
    <w:abstractNumId w:val="26"/>
  </w:num>
  <w:num w:numId="13">
    <w:abstractNumId w:val="40"/>
  </w:num>
  <w:num w:numId="14">
    <w:abstractNumId w:val="11"/>
  </w:num>
  <w:num w:numId="15">
    <w:abstractNumId w:val="32"/>
  </w:num>
  <w:num w:numId="16">
    <w:abstractNumId w:val="16"/>
  </w:num>
  <w:num w:numId="17">
    <w:abstractNumId w:val="4"/>
  </w:num>
  <w:num w:numId="18">
    <w:abstractNumId w:val="6"/>
  </w:num>
  <w:num w:numId="19">
    <w:abstractNumId w:val="31"/>
  </w:num>
  <w:num w:numId="20">
    <w:abstractNumId w:val="33"/>
  </w:num>
  <w:num w:numId="21">
    <w:abstractNumId w:val="5"/>
  </w:num>
  <w:num w:numId="22">
    <w:abstractNumId w:val="21"/>
  </w:num>
  <w:num w:numId="23">
    <w:abstractNumId w:val="43"/>
  </w:num>
  <w:num w:numId="24">
    <w:abstractNumId w:val="7"/>
  </w:num>
  <w:num w:numId="25">
    <w:abstractNumId w:val="25"/>
  </w:num>
  <w:num w:numId="26">
    <w:abstractNumId w:val="19"/>
  </w:num>
  <w:num w:numId="27">
    <w:abstractNumId w:val="24"/>
  </w:num>
  <w:num w:numId="28">
    <w:abstractNumId w:val="8"/>
  </w:num>
  <w:num w:numId="29">
    <w:abstractNumId w:val="13"/>
  </w:num>
  <w:num w:numId="30">
    <w:abstractNumId w:val="28"/>
  </w:num>
  <w:num w:numId="31">
    <w:abstractNumId w:val="9"/>
  </w:num>
  <w:num w:numId="32">
    <w:abstractNumId w:val="35"/>
  </w:num>
  <w:num w:numId="33">
    <w:abstractNumId w:val="27"/>
  </w:num>
  <w:num w:numId="34">
    <w:abstractNumId w:val="23"/>
  </w:num>
  <w:num w:numId="35">
    <w:abstractNumId w:val="15"/>
  </w:num>
  <w:num w:numId="36">
    <w:abstractNumId w:val="12"/>
  </w:num>
  <w:num w:numId="37">
    <w:abstractNumId w:val="17"/>
  </w:num>
  <w:num w:numId="38">
    <w:abstractNumId w:val="44"/>
  </w:num>
  <w:num w:numId="39">
    <w:abstractNumId w:val="30"/>
  </w:num>
  <w:num w:numId="40">
    <w:abstractNumId w:val="1"/>
  </w:num>
  <w:num w:numId="41">
    <w:abstractNumId w:val="14"/>
  </w:num>
  <w:num w:numId="42">
    <w:abstractNumId w:val="29"/>
  </w:num>
  <w:num w:numId="43">
    <w:abstractNumId w:val="0"/>
  </w:num>
  <w:num w:numId="44">
    <w:abstractNumId w:val="10"/>
  </w:num>
  <w:num w:numId="45">
    <w:abstractNumId w:val="3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Vévodová Denisa Mgr.">
    <w15:presenceInfo w15:providerId="AD" w15:userId="S::d.vevodova@spucr.cz::ed565cc2-f6e2-4ebe-a49d-18c9e2c213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66"/>
    <w:rsid w:val="000453FC"/>
    <w:rsid w:val="00050E94"/>
    <w:rsid w:val="000559CD"/>
    <w:rsid w:val="00057F5D"/>
    <w:rsid w:val="0007027E"/>
    <w:rsid w:val="000711AF"/>
    <w:rsid w:val="000735AF"/>
    <w:rsid w:val="00080D4E"/>
    <w:rsid w:val="00092614"/>
    <w:rsid w:val="00095434"/>
    <w:rsid w:val="0009667F"/>
    <w:rsid w:val="000B445A"/>
    <w:rsid w:val="000B4D43"/>
    <w:rsid w:val="000C068C"/>
    <w:rsid w:val="000C44DE"/>
    <w:rsid w:val="000E2E39"/>
    <w:rsid w:val="000E37E3"/>
    <w:rsid w:val="001216DB"/>
    <w:rsid w:val="001304D2"/>
    <w:rsid w:val="00132638"/>
    <w:rsid w:val="00133FD7"/>
    <w:rsid w:val="00136EBC"/>
    <w:rsid w:val="00140A1A"/>
    <w:rsid w:val="0014530C"/>
    <w:rsid w:val="001461AB"/>
    <w:rsid w:val="001529B2"/>
    <w:rsid w:val="00154381"/>
    <w:rsid w:val="001557DF"/>
    <w:rsid w:val="001574EC"/>
    <w:rsid w:val="0017223B"/>
    <w:rsid w:val="00180D65"/>
    <w:rsid w:val="001A46FA"/>
    <w:rsid w:val="001B530C"/>
    <w:rsid w:val="001B686F"/>
    <w:rsid w:val="001C5C37"/>
    <w:rsid w:val="001D2503"/>
    <w:rsid w:val="001E3AD2"/>
    <w:rsid w:val="001E4D0C"/>
    <w:rsid w:val="001F3878"/>
    <w:rsid w:val="001F6B53"/>
    <w:rsid w:val="001F7F5E"/>
    <w:rsid w:val="00205191"/>
    <w:rsid w:val="002441E2"/>
    <w:rsid w:val="002449A1"/>
    <w:rsid w:val="00244C1D"/>
    <w:rsid w:val="00245C7B"/>
    <w:rsid w:val="00245DD6"/>
    <w:rsid w:val="0027416E"/>
    <w:rsid w:val="00274C77"/>
    <w:rsid w:val="002903FB"/>
    <w:rsid w:val="002906C9"/>
    <w:rsid w:val="0029535F"/>
    <w:rsid w:val="002A0E91"/>
    <w:rsid w:val="002A2E4F"/>
    <w:rsid w:val="002A4ABF"/>
    <w:rsid w:val="002E08DD"/>
    <w:rsid w:val="003015F1"/>
    <w:rsid w:val="00304A3D"/>
    <w:rsid w:val="00306BF4"/>
    <w:rsid w:val="0031263A"/>
    <w:rsid w:val="00312ED6"/>
    <w:rsid w:val="0031774B"/>
    <w:rsid w:val="00325832"/>
    <w:rsid w:val="00330953"/>
    <w:rsid w:val="00332612"/>
    <w:rsid w:val="00335D1A"/>
    <w:rsid w:val="003426A5"/>
    <w:rsid w:val="00346559"/>
    <w:rsid w:val="00350B9E"/>
    <w:rsid w:val="003701E8"/>
    <w:rsid w:val="00381351"/>
    <w:rsid w:val="00394609"/>
    <w:rsid w:val="00395F22"/>
    <w:rsid w:val="00397D4D"/>
    <w:rsid w:val="003A0D1F"/>
    <w:rsid w:val="003B3EF5"/>
    <w:rsid w:val="003C2341"/>
    <w:rsid w:val="003D21B7"/>
    <w:rsid w:val="003D7879"/>
    <w:rsid w:val="003E578B"/>
    <w:rsid w:val="003E67A6"/>
    <w:rsid w:val="00414852"/>
    <w:rsid w:val="00416B9C"/>
    <w:rsid w:val="00423C70"/>
    <w:rsid w:val="004322D2"/>
    <w:rsid w:val="00432C3C"/>
    <w:rsid w:val="00443AC5"/>
    <w:rsid w:val="00452208"/>
    <w:rsid w:val="00456E78"/>
    <w:rsid w:val="00463206"/>
    <w:rsid w:val="00475267"/>
    <w:rsid w:val="00484897"/>
    <w:rsid w:val="00495A8D"/>
    <w:rsid w:val="004972C6"/>
    <w:rsid w:val="004B6B1F"/>
    <w:rsid w:val="004C043C"/>
    <w:rsid w:val="004C5E36"/>
    <w:rsid w:val="004D19FE"/>
    <w:rsid w:val="004D30BA"/>
    <w:rsid w:val="004D7DBD"/>
    <w:rsid w:val="004E040C"/>
    <w:rsid w:val="004E04CC"/>
    <w:rsid w:val="004E6B67"/>
    <w:rsid w:val="00502776"/>
    <w:rsid w:val="005145D8"/>
    <w:rsid w:val="00534963"/>
    <w:rsid w:val="0053640A"/>
    <w:rsid w:val="0054049B"/>
    <w:rsid w:val="005614E4"/>
    <w:rsid w:val="00563034"/>
    <w:rsid w:val="005643D1"/>
    <w:rsid w:val="00576629"/>
    <w:rsid w:val="00576CB0"/>
    <w:rsid w:val="00577229"/>
    <w:rsid w:val="00577472"/>
    <w:rsid w:val="00586738"/>
    <w:rsid w:val="00594BBC"/>
    <w:rsid w:val="00597BAF"/>
    <w:rsid w:val="00597D41"/>
    <w:rsid w:val="005B4750"/>
    <w:rsid w:val="005D6ACB"/>
    <w:rsid w:val="005F63D1"/>
    <w:rsid w:val="0060148E"/>
    <w:rsid w:val="00612D36"/>
    <w:rsid w:val="00615DDC"/>
    <w:rsid w:val="00616E93"/>
    <w:rsid w:val="00634568"/>
    <w:rsid w:val="00640802"/>
    <w:rsid w:val="006445FC"/>
    <w:rsid w:val="00646665"/>
    <w:rsid w:val="006615F7"/>
    <w:rsid w:val="00661ABF"/>
    <w:rsid w:val="00667192"/>
    <w:rsid w:val="006809BE"/>
    <w:rsid w:val="00693320"/>
    <w:rsid w:val="006A0E3A"/>
    <w:rsid w:val="006B54C6"/>
    <w:rsid w:val="006C3D15"/>
    <w:rsid w:val="006C50C2"/>
    <w:rsid w:val="006D2384"/>
    <w:rsid w:val="006D3086"/>
    <w:rsid w:val="007065C1"/>
    <w:rsid w:val="007066DD"/>
    <w:rsid w:val="0071116A"/>
    <w:rsid w:val="007220A5"/>
    <w:rsid w:val="0073434C"/>
    <w:rsid w:val="00736CB9"/>
    <w:rsid w:val="007407A8"/>
    <w:rsid w:val="00742E23"/>
    <w:rsid w:val="00745CF0"/>
    <w:rsid w:val="00750EEE"/>
    <w:rsid w:val="00751ADB"/>
    <w:rsid w:val="00751B6D"/>
    <w:rsid w:val="00755995"/>
    <w:rsid w:val="007637B1"/>
    <w:rsid w:val="00773DA0"/>
    <w:rsid w:val="00774494"/>
    <w:rsid w:val="00775910"/>
    <w:rsid w:val="00784ED6"/>
    <w:rsid w:val="0078516C"/>
    <w:rsid w:val="00787214"/>
    <w:rsid w:val="007958B9"/>
    <w:rsid w:val="007B3C89"/>
    <w:rsid w:val="007B5508"/>
    <w:rsid w:val="007B6C8C"/>
    <w:rsid w:val="007B7429"/>
    <w:rsid w:val="007C1C3C"/>
    <w:rsid w:val="007C4870"/>
    <w:rsid w:val="007C5F1F"/>
    <w:rsid w:val="007D0A5C"/>
    <w:rsid w:val="007E03E7"/>
    <w:rsid w:val="007E21ED"/>
    <w:rsid w:val="007E4CA2"/>
    <w:rsid w:val="007F6FDD"/>
    <w:rsid w:val="00813E4D"/>
    <w:rsid w:val="00821307"/>
    <w:rsid w:val="0082745D"/>
    <w:rsid w:val="008320B9"/>
    <w:rsid w:val="00834C7B"/>
    <w:rsid w:val="00835F77"/>
    <w:rsid w:val="00837028"/>
    <w:rsid w:val="0084517D"/>
    <w:rsid w:val="008524E7"/>
    <w:rsid w:val="0086088C"/>
    <w:rsid w:val="008613B9"/>
    <w:rsid w:val="008620D5"/>
    <w:rsid w:val="0086685B"/>
    <w:rsid w:val="00867924"/>
    <w:rsid w:val="008756DA"/>
    <w:rsid w:val="00882B62"/>
    <w:rsid w:val="008B1E2E"/>
    <w:rsid w:val="008B2143"/>
    <w:rsid w:val="008C18A0"/>
    <w:rsid w:val="008C2596"/>
    <w:rsid w:val="008C279D"/>
    <w:rsid w:val="008C2DF0"/>
    <w:rsid w:val="008D4E02"/>
    <w:rsid w:val="008F6D4A"/>
    <w:rsid w:val="00904A22"/>
    <w:rsid w:val="0091603E"/>
    <w:rsid w:val="00920F2C"/>
    <w:rsid w:val="00922B4E"/>
    <w:rsid w:val="009269A7"/>
    <w:rsid w:val="00930EAC"/>
    <w:rsid w:val="00935617"/>
    <w:rsid w:val="0094028E"/>
    <w:rsid w:val="00943F4A"/>
    <w:rsid w:val="0094762E"/>
    <w:rsid w:val="00950A27"/>
    <w:rsid w:val="00967051"/>
    <w:rsid w:val="009725BB"/>
    <w:rsid w:val="00977BF8"/>
    <w:rsid w:val="00986CE4"/>
    <w:rsid w:val="00991CCC"/>
    <w:rsid w:val="009A035E"/>
    <w:rsid w:val="009A6F40"/>
    <w:rsid w:val="009B3B28"/>
    <w:rsid w:val="009B6F8D"/>
    <w:rsid w:val="009C6801"/>
    <w:rsid w:val="009D1845"/>
    <w:rsid w:val="009E69C2"/>
    <w:rsid w:val="009F2279"/>
    <w:rsid w:val="00A035B5"/>
    <w:rsid w:val="00A158C3"/>
    <w:rsid w:val="00A26E5C"/>
    <w:rsid w:val="00A273DC"/>
    <w:rsid w:val="00A33E28"/>
    <w:rsid w:val="00A34426"/>
    <w:rsid w:val="00A355F7"/>
    <w:rsid w:val="00A40592"/>
    <w:rsid w:val="00A62B0B"/>
    <w:rsid w:val="00A7084C"/>
    <w:rsid w:val="00A70AA8"/>
    <w:rsid w:val="00A95446"/>
    <w:rsid w:val="00AA0B7B"/>
    <w:rsid w:val="00AA1804"/>
    <w:rsid w:val="00AA3E94"/>
    <w:rsid w:val="00AA45F3"/>
    <w:rsid w:val="00AB5A69"/>
    <w:rsid w:val="00AB7E95"/>
    <w:rsid w:val="00AC63F3"/>
    <w:rsid w:val="00AC6C17"/>
    <w:rsid w:val="00AD288B"/>
    <w:rsid w:val="00AD4554"/>
    <w:rsid w:val="00AD5BFF"/>
    <w:rsid w:val="00AE585E"/>
    <w:rsid w:val="00AF6320"/>
    <w:rsid w:val="00B037BE"/>
    <w:rsid w:val="00B04178"/>
    <w:rsid w:val="00B04EA4"/>
    <w:rsid w:val="00B26383"/>
    <w:rsid w:val="00B27C26"/>
    <w:rsid w:val="00B3223D"/>
    <w:rsid w:val="00B40E1E"/>
    <w:rsid w:val="00B45A40"/>
    <w:rsid w:val="00B751C5"/>
    <w:rsid w:val="00B90E36"/>
    <w:rsid w:val="00B91CC1"/>
    <w:rsid w:val="00BB4203"/>
    <w:rsid w:val="00BD6549"/>
    <w:rsid w:val="00BE1F7D"/>
    <w:rsid w:val="00BF2B19"/>
    <w:rsid w:val="00BF3698"/>
    <w:rsid w:val="00BF5C9A"/>
    <w:rsid w:val="00BF62ED"/>
    <w:rsid w:val="00BF7E7F"/>
    <w:rsid w:val="00C13FD0"/>
    <w:rsid w:val="00C241A3"/>
    <w:rsid w:val="00C24443"/>
    <w:rsid w:val="00C25804"/>
    <w:rsid w:val="00C447BA"/>
    <w:rsid w:val="00C53BEA"/>
    <w:rsid w:val="00C72B3E"/>
    <w:rsid w:val="00C8483D"/>
    <w:rsid w:val="00C8503D"/>
    <w:rsid w:val="00C93D07"/>
    <w:rsid w:val="00CA0246"/>
    <w:rsid w:val="00CA3CCF"/>
    <w:rsid w:val="00CC70FE"/>
    <w:rsid w:val="00CD14D3"/>
    <w:rsid w:val="00CD2F1F"/>
    <w:rsid w:val="00CD4DFF"/>
    <w:rsid w:val="00CD6434"/>
    <w:rsid w:val="00CF446B"/>
    <w:rsid w:val="00CF5C94"/>
    <w:rsid w:val="00D1443A"/>
    <w:rsid w:val="00D164DD"/>
    <w:rsid w:val="00D1658D"/>
    <w:rsid w:val="00D2002D"/>
    <w:rsid w:val="00D24730"/>
    <w:rsid w:val="00D25F6F"/>
    <w:rsid w:val="00D415D3"/>
    <w:rsid w:val="00D43CAE"/>
    <w:rsid w:val="00D61C3D"/>
    <w:rsid w:val="00D6259E"/>
    <w:rsid w:val="00D8336D"/>
    <w:rsid w:val="00D83B48"/>
    <w:rsid w:val="00D85BB7"/>
    <w:rsid w:val="00D956C3"/>
    <w:rsid w:val="00DB00F0"/>
    <w:rsid w:val="00DC0581"/>
    <w:rsid w:val="00DC1BEB"/>
    <w:rsid w:val="00DC7E4C"/>
    <w:rsid w:val="00DD68E3"/>
    <w:rsid w:val="00DF6A24"/>
    <w:rsid w:val="00E072E6"/>
    <w:rsid w:val="00E234E7"/>
    <w:rsid w:val="00E23E3E"/>
    <w:rsid w:val="00E2422B"/>
    <w:rsid w:val="00E24F14"/>
    <w:rsid w:val="00E30146"/>
    <w:rsid w:val="00E350AF"/>
    <w:rsid w:val="00E36778"/>
    <w:rsid w:val="00E51C2C"/>
    <w:rsid w:val="00E54101"/>
    <w:rsid w:val="00E6175B"/>
    <w:rsid w:val="00E730A4"/>
    <w:rsid w:val="00E73632"/>
    <w:rsid w:val="00EA01B5"/>
    <w:rsid w:val="00EA4879"/>
    <w:rsid w:val="00EC1A6F"/>
    <w:rsid w:val="00EC610C"/>
    <w:rsid w:val="00EF0E2A"/>
    <w:rsid w:val="00EF6D19"/>
    <w:rsid w:val="00F05046"/>
    <w:rsid w:val="00F26DA0"/>
    <w:rsid w:val="00F323EE"/>
    <w:rsid w:val="00F33377"/>
    <w:rsid w:val="00F503E5"/>
    <w:rsid w:val="00F57B31"/>
    <w:rsid w:val="00F66571"/>
    <w:rsid w:val="00F76D66"/>
    <w:rsid w:val="00F81870"/>
    <w:rsid w:val="00F8737C"/>
    <w:rsid w:val="00F90189"/>
    <w:rsid w:val="00F93A25"/>
    <w:rsid w:val="00F95590"/>
    <w:rsid w:val="00FA587E"/>
    <w:rsid w:val="00FB05C7"/>
    <w:rsid w:val="00FB4279"/>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nixml.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Props1.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2.xml><?xml version="1.0" encoding="utf-8"?>
<ds:datastoreItem xmlns:ds="http://schemas.openxmlformats.org/officeDocument/2006/customXml" ds:itemID="{CBBA2BE2-C5F5-4187-B13B-6DA67C0C29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4.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d690c5f-7846-456b-922c-7f81e7b73eda"/>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27</Pages>
  <Words>10897</Words>
  <Characters>64298</Characters>
  <Application>Microsoft Office Word</Application>
  <DocSecurity>0</DocSecurity>
  <Lines>535</Lines>
  <Paragraphs>150</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Vévodová Denisa Mgr.</cp:lastModifiedBy>
  <cp:revision>32</cp:revision>
  <cp:lastPrinted>2018-09-24T13:10:00Z</cp:lastPrinted>
  <dcterms:created xsi:type="dcterms:W3CDTF">2021-05-24T13:50:00Z</dcterms:created>
  <dcterms:modified xsi:type="dcterms:W3CDTF">2021-06-04T05:58:00Z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